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741" w:rsidRDefault="00010741" w:rsidP="00010741">
      <w:pPr>
        <w:spacing w:before="20"/>
        <w:ind w:right="-3"/>
        <w:rPr>
          <w:rFonts w:ascii="Times" w:eastAsia="Times" w:hAnsi="Times" w:cs="Times"/>
          <w:sz w:val="32"/>
          <w:szCs w:val="32"/>
        </w:rPr>
      </w:pPr>
    </w:p>
    <w:p w:rsidR="009B5F29" w:rsidRPr="007F0246" w:rsidRDefault="009B5F29" w:rsidP="009B5F29">
      <w:pPr>
        <w:spacing w:before="20"/>
        <w:ind w:right="-3"/>
        <w:jc w:val="center"/>
        <w:rPr>
          <w:b/>
          <w:sz w:val="27"/>
          <w:szCs w:val="27"/>
        </w:rPr>
      </w:pPr>
      <w:proofErr w:type="spellStart"/>
      <w:r w:rsidRPr="007F0246">
        <w:rPr>
          <w:b/>
          <w:spacing w:val="1"/>
          <w:sz w:val="27"/>
          <w:szCs w:val="27"/>
        </w:rPr>
        <w:t>ALL</w:t>
      </w:r>
      <w:proofErr w:type="spellEnd"/>
      <w:r w:rsidRPr="007F0246">
        <w:rPr>
          <w:b/>
          <w:spacing w:val="1"/>
          <w:sz w:val="27"/>
          <w:szCs w:val="27"/>
        </w:rPr>
        <w:t>.</w:t>
      </w:r>
      <w:r w:rsidRPr="007F0246">
        <w:rPr>
          <w:b/>
          <w:sz w:val="27"/>
          <w:szCs w:val="27"/>
        </w:rPr>
        <w:t xml:space="preserve"> </w:t>
      </w:r>
      <w:r w:rsidRPr="007F0246">
        <w:rPr>
          <w:b/>
          <w:spacing w:val="3"/>
          <w:sz w:val="27"/>
          <w:szCs w:val="27"/>
        </w:rPr>
        <w:t xml:space="preserve"> </w:t>
      </w:r>
      <w:r w:rsidRPr="007F0246">
        <w:rPr>
          <w:b/>
          <w:spacing w:val="1"/>
          <w:sz w:val="27"/>
          <w:szCs w:val="27"/>
        </w:rPr>
        <w:t>1</w:t>
      </w:r>
      <w:r w:rsidRPr="007F0246">
        <w:rPr>
          <w:b/>
          <w:spacing w:val="67"/>
          <w:sz w:val="27"/>
          <w:szCs w:val="27"/>
        </w:rPr>
        <w:t xml:space="preserve"> </w:t>
      </w:r>
      <w:r w:rsidRPr="007F0246">
        <w:rPr>
          <w:b/>
          <w:spacing w:val="-3"/>
          <w:sz w:val="27"/>
          <w:szCs w:val="27"/>
        </w:rPr>
        <w:t>O</w:t>
      </w:r>
      <w:r w:rsidRPr="007F0246">
        <w:rPr>
          <w:b/>
          <w:spacing w:val="-1"/>
          <w:sz w:val="27"/>
          <w:szCs w:val="27"/>
        </w:rPr>
        <w:t>F</w:t>
      </w:r>
      <w:r w:rsidRPr="007F0246">
        <w:rPr>
          <w:b/>
          <w:spacing w:val="2"/>
          <w:sz w:val="27"/>
          <w:szCs w:val="27"/>
        </w:rPr>
        <w:t>F</w:t>
      </w:r>
      <w:r w:rsidRPr="007F0246">
        <w:rPr>
          <w:b/>
          <w:spacing w:val="1"/>
          <w:sz w:val="27"/>
          <w:szCs w:val="27"/>
        </w:rPr>
        <w:t>E</w:t>
      </w:r>
      <w:r w:rsidRPr="007F0246">
        <w:rPr>
          <w:b/>
          <w:spacing w:val="-2"/>
          <w:sz w:val="27"/>
          <w:szCs w:val="27"/>
        </w:rPr>
        <w:t>R</w:t>
      </w:r>
      <w:r w:rsidRPr="007F0246">
        <w:rPr>
          <w:b/>
          <w:spacing w:val="1"/>
          <w:sz w:val="27"/>
          <w:szCs w:val="27"/>
        </w:rPr>
        <w:t>T</w:t>
      </w:r>
      <w:r w:rsidRPr="007F0246">
        <w:rPr>
          <w:b/>
          <w:sz w:val="27"/>
          <w:szCs w:val="27"/>
        </w:rPr>
        <w:t>A</w:t>
      </w:r>
      <w:r w:rsidRPr="007F0246">
        <w:rPr>
          <w:b/>
          <w:spacing w:val="11"/>
          <w:sz w:val="27"/>
          <w:szCs w:val="27"/>
        </w:rPr>
        <w:t xml:space="preserve"> </w:t>
      </w:r>
      <w:r w:rsidRPr="007F0246">
        <w:rPr>
          <w:b/>
          <w:spacing w:val="1"/>
          <w:w w:val="101"/>
          <w:sz w:val="27"/>
          <w:szCs w:val="27"/>
        </w:rPr>
        <w:t>E</w:t>
      </w:r>
      <w:r w:rsidRPr="007F0246">
        <w:rPr>
          <w:b/>
          <w:w w:val="101"/>
          <w:sz w:val="27"/>
          <w:szCs w:val="27"/>
        </w:rPr>
        <w:t>C</w:t>
      </w:r>
      <w:r w:rsidRPr="007F0246">
        <w:rPr>
          <w:b/>
          <w:spacing w:val="-3"/>
          <w:w w:val="101"/>
          <w:sz w:val="27"/>
          <w:szCs w:val="27"/>
        </w:rPr>
        <w:t>O</w:t>
      </w:r>
      <w:r w:rsidRPr="007F0246">
        <w:rPr>
          <w:b/>
          <w:w w:val="101"/>
          <w:sz w:val="27"/>
          <w:szCs w:val="27"/>
        </w:rPr>
        <w:t>NOM</w:t>
      </w:r>
      <w:r w:rsidRPr="007F0246">
        <w:rPr>
          <w:b/>
          <w:spacing w:val="-2"/>
          <w:w w:val="101"/>
          <w:sz w:val="27"/>
          <w:szCs w:val="27"/>
        </w:rPr>
        <w:t>I</w:t>
      </w:r>
      <w:r w:rsidRPr="007F0246">
        <w:rPr>
          <w:b/>
          <w:w w:val="101"/>
          <w:sz w:val="27"/>
          <w:szCs w:val="27"/>
        </w:rPr>
        <w:t>CA</w:t>
      </w:r>
    </w:p>
    <w:p w:rsidR="009B5F29" w:rsidRPr="007F0246" w:rsidRDefault="009B5F29" w:rsidP="009B5F29">
      <w:pPr>
        <w:spacing w:before="51"/>
        <w:ind w:left="1984" w:right="2022"/>
        <w:jc w:val="center"/>
        <w:rPr>
          <w:sz w:val="23"/>
          <w:szCs w:val="23"/>
        </w:rPr>
      </w:pPr>
      <w:r w:rsidRPr="007F0246">
        <w:rPr>
          <w:spacing w:val="-1"/>
          <w:sz w:val="23"/>
          <w:szCs w:val="23"/>
        </w:rPr>
        <w:t>(</w:t>
      </w:r>
      <w:r w:rsidRPr="007F0246">
        <w:rPr>
          <w:spacing w:val="-2"/>
          <w:sz w:val="23"/>
          <w:szCs w:val="23"/>
        </w:rPr>
        <w:t>d</w:t>
      </w:r>
      <w:r w:rsidRPr="007F0246">
        <w:rPr>
          <w:sz w:val="23"/>
          <w:szCs w:val="23"/>
        </w:rPr>
        <w:t>a</w:t>
      </w:r>
      <w:r w:rsidRPr="007F0246">
        <w:rPr>
          <w:spacing w:val="3"/>
          <w:sz w:val="23"/>
          <w:szCs w:val="23"/>
        </w:rPr>
        <w:t xml:space="preserve"> </w:t>
      </w:r>
      <w:r w:rsidRPr="007F0246">
        <w:rPr>
          <w:spacing w:val="2"/>
          <w:sz w:val="23"/>
          <w:szCs w:val="23"/>
        </w:rPr>
        <w:t>i</w:t>
      </w:r>
      <w:r w:rsidRPr="007F0246">
        <w:rPr>
          <w:spacing w:val="-2"/>
          <w:sz w:val="23"/>
          <w:szCs w:val="23"/>
        </w:rPr>
        <w:t>n</w:t>
      </w:r>
      <w:r w:rsidRPr="007F0246">
        <w:rPr>
          <w:sz w:val="23"/>
          <w:szCs w:val="23"/>
        </w:rPr>
        <w:t>se</w:t>
      </w:r>
      <w:r w:rsidRPr="007F0246">
        <w:rPr>
          <w:spacing w:val="-1"/>
          <w:sz w:val="23"/>
          <w:szCs w:val="23"/>
        </w:rPr>
        <w:t>r</w:t>
      </w:r>
      <w:r w:rsidRPr="007F0246">
        <w:rPr>
          <w:spacing w:val="2"/>
          <w:sz w:val="23"/>
          <w:szCs w:val="23"/>
        </w:rPr>
        <w:t>i</w:t>
      </w:r>
      <w:r w:rsidRPr="007F0246">
        <w:rPr>
          <w:spacing w:val="1"/>
          <w:sz w:val="23"/>
          <w:szCs w:val="23"/>
        </w:rPr>
        <w:t>r</w:t>
      </w:r>
      <w:r w:rsidRPr="007F0246">
        <w:rPr>
          <w:sz w:val="23"/>
          <w:szCs w:val="23"/>
        </w:rPr>
        <w:t>e</w:t>
      </w:r>
      <w:r w:rsidRPr="007F0246">
        <w:rPr>
          <w:spacing w:val="7"/>
          <w:sz w:val="23"/>
          <w:szCs w:val="23"/>
        </w:rPr>
        <w:t xml:space="preserve"> </w:t>
      </w:r>
      <w:r w:rsidRPr="007F0246">
        <w:rPr>
          <w:spacing w:val="-2"/>
          <w:sz w:val="23"/>
          <w:szCs w:val="23"/>
        </w:rPr>
        <w:t>n</w:t>
      </w:r>
      <w:r w:rsidRPr="007F0246">
        <w:rPr>
          <w:sz w:val="23"/>
          <w:szCs w:val="23"/>
        </w:rPr>
        <w:t>e</w:t>
      </w:r>
      <w:r w:rsidRPr="007F0246">
        <w:rPr>
          <w:spacing w:val="2"/>
          <w:sz w:val="23"/>
          <w:szCs w:val="23"/>
        </w:rPr>
        <w:t>l</w:t>
      </w:r>
      <w:r w:rsidRPr="007F0246">
        <w:rPr>
          <w:sz w:val="23"/>
          <w:szCs w:val="23"/>
        </w:rPr>
        <w:t>la</w:t>
      </w:r>
      <w:r w:rsidRPr="007F0246">
        <w:rPr>
          <w:spacing w:val="4"/>
          <w:sz w:val="23"/>
          <w:szCs w:val="23"/>
        </w:rPr>
        <w:t xml:space="preserve"> </w:t>
      </w:r>
      <w:r w:rsidRPr="007F0246">
        <w:rPr>
          <w:sz w:val="23"/>
          <w:szCs w:val="23"/>
        </w:rPr>
        <w:t>B</w:t>
      </w:r>
      <w:r w:rsidRPr="007F0246">
        <w:rPr>
          <w:spacing w:val="2"/>
          <w:sz w:val="23"/>
          <w:szCs w:val="23"/>
        </w:rPr>
        <w:t>U</w:t>
      </w:r>
      <w:r w:rsidRPr="007F0246">
        <w:rPr>
          <w:sz w:val="23"/>
          <w:szCs w:val="23"/>
        </w:rPr>
        <w:t>S</w:t>
      </w:r>
      <w:r w:rsidRPr="007F0246">
        <w:rPr>
          <w:spacing w:val="1"/>
          <w:sz w:val="23"/>
          <w:szCs w:val="23"/>
        </w:rPr>
        <w:t>T</w:t>
      </w:r>
      <w:r w:rsidRPr="007F0246">
        <w:rPr>
          <w:sz w:val="23"/>
          <w:szCs w:val="23"/>
        </w:rPr>
        <w:t>A</w:t>
      </w:r>
      <w:r w:rsidRPr="007F0246">
        <w:rPr>
          <w:spacing w:val="10"/>
          <w:sz w:val="23"/>
          <w:szCs w:val="23"/>
        </w:rPr>
        <w:t xml:space="preserve"> </w:t>
      </w:r>
      <w:r w:rsidRPr="007F0246">
        <w:rPr>
          <w:sz w:val="23"/>
          <w:szCs w:val="23"/>
        </w:rPr>
        <w:t>C “</w:t>
      </w:r>
      <w:r w:rsidRPr="007F0246">
        <w:rPr>
          <w:spacing w:val="-1"/>
          <w:sz w:val="23"/>
          <w:szCs w:val="23"/>
        </w:rPr>
        <w:t>Of</w:t>
      </w:r>
      <w:r w:rsidRPr="007F0246">
        <w:rPr>
          <w:spacing w:val="1"/>
          <w:sz w:val="23"/>
          <w:szCs w:val="23"/>
        </w:rPr>
        <w:t>f</w:t>
      </w:r>
      <w:r w:rsidRPr="007F0246">
        <w:rPr>
          <w:sz w:val="23"/>
          <w:szCs w:val="23"/>
        </w:rPr>
        <w:t>e</w:t>
      </w:r>
      <w:r w:rsidRPr="007F0246">
        <w:rPr>
          <w:spacing w:val="-1"/>
          <w:sz w:val="23"/>
          <w:szCs w:val="23"/>
        </w:rPr>
        <w:t>r</w:t>
      </w:r>
      <w:r w:rsidRPr="007F0246">
        <w:rPr>
          <w:sz w:val="23"/>
          <w:szCs w:val="23"/>
        </w:rPr>
        <w:t>ta</w:t>
      </w:r>
      <w:r w:rsidRPr="007F0246">
        <w:rPr>
          <w:spacing w:val="9"/>
          <w:sz w:val="23"/>
          <w:szCs w:val="23"/>
        </w:rPr>
        <w:t xml:space="preserve"> </w:t>
      </w:r>
      <w:r w:rsidRPr="007F0246">
        <w:rPr>
          <w:spacing w:val="2"/>
          <w:w w:val="101"/>
          <w:sz w:val="23"/>
          <w:szCs w:val="23"/>
        </w:rPr>
        <w:t>e</w:t>
      </w:r>
      <w:r w:rsidRPr="007F0246">
        <w:rPr>
          <w:w w:val="101"/>
          <w:sz w:val="23"/>
          <w:szCs w:val="23"/>
        </w:rPr>
        <w:t>c</w:t>
      </w:r>
      <w:r w:rsidRPr="007F0246">
        <w:rPr>
          <w:spacing w:val="1"/>
          <w:w w:val="101"/>
          <w:sz w:val="23"/>
          <w:szCs w:val="23"/>
        </w:rPr>
        <w:t>o</w:t>
      </w:r>
      <w:r w:rsidRPr="007F0246">
        <w:rPr>
          <w:spacing w:val="-2"/>
          <w:w w:val="101"/>
          <w:sz w:val="23"/>
          <w:szCs w:val="23"/>
        </w:rPr>
        <w:t>n</w:t>
      </w:r>
      <w:r w:rsidRPr="007F0246">
        <w:rPr>
          <w:spacing w:val="3"/>
          <w:w w:val="101"/>
          <w:sz w:val="23"/>
          <w:szCs w:val="23"/>
        </w:rPr>
        <w:t>o</w:t>
      </w:r>
      <w:r w:rsidRPr="007F0246">
        <w:rPr>
          <w:spacing w:val="-2"/>
          <w:w w:val="101"/>
          <w:sz w:val="23"/>
          <w:szCs w:val="23"/>
        </w:rPr>
        <w:t>m</w:t>
      </w:r>
      <w:r w:rsidRPr="007F0246">
        <w:rPr>
          <w:w w:val="101"/>
          <w:sz w:val="23"/>
          <w:szCs w:val="23"/>
        </w:rPr>
        <w:t>ic</w:t>
      </w:r>
      <w:r w:rsidRPr="007F0246">
        <w:rPr>
          <w:spacing w:val="2"/>
          <w:w w:val="101"/>
          <w:sz w:val="23"/>
          <w:szCs w:val="23"/>
        </w:rPr>
        <w:t>a</w:t>
      </w:r>
      <w:r w:rsidRPr="007F0246">
        <w:rPr>
          <w:w w:val="101"/>
          <w:sz w:val="23"/>
          <w:szCs w:val="23"/>
        </w:rPr>
        <w:t>”)</w:t>
      </w:r>
    </w:p>
    <w:p w:rsidR="00950132" w:rsidRDefault="00950132" w:rsidP="00950132">
      <w:pPr>
        <w:jc w:val="center"/>
        <w:rPr>
          <w:rFonts w:ascii="Arial" w:hAnsi="Arial" w:cs="Arial"/>
          <w:b/>
          <w:sz w:val="28"/>
          <w:szCs w:val="22"/>
        </w:rPr>
      </w:pPr>
    </w:p>
    <w:p w:rsidR="00246B70" w:rsidRPr="00132C29" w:rsidRDefault="00246B70" w:rsidP="00246B70">
      <w:pPr>
        <w:pStyle w:val="Titolo1"/>
        <w:spacing w:before="60" w:after="60"/>
        <w:rPr>
          <w:szCs w:val="24"/>
        </w:rPr>
      </w:pPr>
      <w:r w:rsidRPr="00132C29">
        <w:rPr>
          <w:szCs w:val="24"/>
        </w:rPr>
        <w:t xml:space="preserve">PROCEDURA APERTA PER L’APPALTO LAVORI </w:t>
      </w:r>
      <w:proofErr w:type="spellStart"/>
      <w:r w:rsidRPr="00132C29">
        <w:rPr>
          <w:szCs w:val="24"/>
        </w:rPr>
        <w:t>DI</w:t>
      </w:r>
      <w:proofErr w:type="spellEnd"/>
      <w:r w:rsidRPr="00132C29">
        <w:rPr>
          <w:szCs w:val="24"/>
        </w:rPr>
        <w:t xml:space="preserve"> </w:t>
      </w:r>
      <w:r w:rsidRPr="00132C29">
        <w:rPr>
          <w:rFonts w:ascii="Book Antiqua" w:hAnsi="Book Antiqua"/>
          <w:szCs w:val="24"/>
        </w:rPr>
        <w:t xml:space="preserve">RISTRUTTURAZIONE EDILIZIA E MESSA IN SICUREZZA MEDIANTE DEMOLIZIONE E RICOSTRUZIONE </w:t>
      </w:r>
      <w:proofErr w:type="spellStart"/>
      <w:r w:rsidRPr="00132C29">
        <w:rPr>
          <w:rFonts w:ascii="Book Antiqua" w:hAnsi="Book Antiqua"/>
          <w:szCs w:val="24"/>
        </w:rPr>
        <w:t>DI</w:t>
      </w:r>
      <w:proofErr w:type="spellEnd"/>
      <w:r w:rsidRPr="00132C29">
        <w:rPr>
          <w:rFonts w:ascii="Book Antiqua" w:hAnsi="Book Antiqua"/>
          <w:szCs w:val="24"/>
        </w:rPr>
        <w:t xml:space="preserve"> EDIFICIO DA ADIBIRE A MICRO  NIDO –ASILO E SERVIZI INTEGRATIVI (CENTRO POLIFUNZIONALE PER FAMIGLIE) NEL COMUNE </w:t>
      </w:r>
      <w:proofErr w:type="spellStart"/>
      <w:r w:rsidRPr="00132C29">
        <w:rPr>
          <w:rFonts w:ascii="Book Antiqua" w:hAnsi="Book Antiqua"/>
          <w:szCs w:val="24"/>
        </w:rPr>
        <w:t>DI</w:t>
      </w:r>
      <w:proofErr w:type="spellEnd"/>
      <w:r w:rsidRPr="00132C29">
        <w:rPr>
          <w:rFonts w:ascii="Book Antiqua" w:hAnsi="Book Antiqua"/>
          <w:szCs w:val="24"/>
        </w:rPr>
        <w:t xml:space="preserve"> SANT’ARSENIO. CUP=F91B21001340001 CIG 957145782E. PNRR Missione 4 Componente 1 Investimento 1.1</w:t>
      </w:r>
    </w:p>
    <w:p w:rsidR="00477A1A" w:rsidRPr="00477A1A" w:rsidRDefault="00477A1A" w:rsidP="00950132">
      <w:pPr>
        <w:jc w:val="both"/>
        <w:rPr>
          <w:spacing w:val="-2"/>
          <w:sz w:val="23"/>
          <w:szCs w:val="23"/>
        </w:rPr>
      </w:pPr>
    </w:p>
    <w:p w:rsidR="00010741" w:rsidRPr="00BB0F75" w:rsidRDefault="00010741" w:rsidP="00010741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highlight w:val="yellow"/>
        </w:rPr>
      </w:pPr>
      <w:r w:rsidRPr="00BB0F75">
        <w:rPr>
          <w:rFonts w:ascii="Arial" w:hAnsi="Arial" w:cs="Arial"/>
          <w:color w:val="000000"/>
          <w:sz w:val="18"/>
          <w:szCs w:val="18"/>
          <w:highlight w:val="yellow"/>
        </w:rPr>
        <w:t xml:space="preserve">IMPOSTA </w:t>
      </w:r>
      <w:proofErr w:type="spellStart"/>
      <w:r w:rsidRPr="00BB0F75">
        <w:rPr>
          <w:rFonts w:ascii="Arial" w:hAnsi="Arial" w:cs="Arial"/>
          <w:color w:val="000000"/>
          <w:sz w:val="18"/>
          <w:szCs w:val="18"/>
          <w:highlight w:val="yellow"/>
        </w:rPr>
        <w:t>DI</w:t>
      </w:r>
      <w:proofErr w:type="spellEnd"/>
      <w:r w:rsidRPr="00BB0F75">
        <w:rPr>
          <w:rFonts w:ascii="Arial" w:hAnsi="Arial" w:cs="Arial"/>
          <w:color w:val="000000"/>
          <w:sz w:val="18"/>
          <w:szCs w:val="18"/>
          <w:highlight w:val="yellow"/>
        </w:rPr>
        <w:t xml:space="preserve"> BOLLO ASSOLTA </w:t>
      </w:r>
    </w:p>
    <w:p w:rsidR="00010741" w:rsidRPr="00BB0F75" w:rsidRDefault="00010741" w:rsidP="00010741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highlight w:val="yellow"/>
        </w:rPr>
      </w:pPr>
      <w:r w:rsidRPr="00BB0F75">
        <w:rPr>
          <w:rFonts w:ascii="Arial" w:hAnsi="Arial" w:cs="Arial"/>
          <w:color w:val="000000"/>
          <w:sz w:val="18"/>
          <w:szCs w:val="18"/>
          <w:highlight w:val="yellow"/>
        </w:rPr>
        <w:t>MEDIANTE PAGAMENTO</w:t>
      </w:r>
    </w:p>
    <w:p w:rsidR="00010741" w:rsidRPr="002E4C02" w:rsidRDefault="00010741" w:rsidP="00010741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 w:rsidRPr="00BB0F75">
        <w:rPr>
          <w:rFonts w:ascii="Arial" w:hAnsi="Arial" w:cs="Arial"/>
          <w:color w:val="000000"/>
          <w:sz w:val="18"/>
          <w:szCs w:val="18"/>
          <w:highlight w:val="yellow"/>
        </w:rPr>
        <w:t xml:space="preserve"> MODELLO F23</w:t>
      </w:r>
    </w:p>
    <w:p w:rsidR="00010741" w:rsidRDefault="00010741" w:rsidP="00010741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</w:p>
    <w:p w:rsidR="00010741" w:rsidRDefault="00010741" w:rsidP="00010741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</w:p>
    <w:p w:rsidR="00010741" w:rsidRPr="007C21EF" w:rsidRDefault="00010741" w:rsidP="00010741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 w:rsidRPr="007C21EF">
        <w:rPr>
          <w:rFonts w:ascii="Arial" w:hAnsi="Arial" w:cs="Arial"/>
          <w:color w:val="000000"/>
          <w:sz w:val="18"/>
          <w:szCs w:val="18"/>
        </w:rPr>
        <w:t xml:space="preserve">Alla Centrale Unica di Committenza </w:t>
      </w:r>
      <w:r w:rsidRPr="00892ED3">
        <w:rPr>
          <w:rFonts w:ascii="Arial" w:hAnsi="Arial" w:cs="Arial"/>
          <w:color w:val="000000"/>
          <w:sz w:val="18"/>
          <w:szCs w:val="18"/>
        </w:rPr>
        <w:t>Comunità</w:t>
      </w:r>
      <w:r>
        <w:rPr>
          <w:rFonts w:ascii="Arial" w:hAnsi="Arial" w:cs="Arial"/>
          <w:color w:val="000000"/>
          <w:sz w:val="18"/>
          <w:szCs w:val="18"/>
        </w:rPr>
        <w:t xml:space="preserve"> Montana Vallo di Diano </w:t>
      </w:r>
    </w:p>
    <w:p w:rsidR="00010741" w:rsidRPr="007C21EF" w:rsidRDefault="005F4031" w:rsidP="00010741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Loc</w:t>
      </w:r>
      <w:proofErr w:type="spellEnd"/>
      <w:r w:rsidR="00010741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010741">
        <w:rPr>
          <w:rFonts w:ascii="Arial" w:hAnsi="Arial" w:cs="Arial"/>
          <w:color w:val="000000"/>
          <w:sz w:val="18"/>
          <w:szCs w:val="18"/>
        </w:rPr>
        <w:t>Vascella</w:t>
      </w:r>
      <w:proofErr w:type="spellEnd"/>
      <w:r w:rsidR="00010741">
        <w:rPr>
          <w:rFonts w:ascii="Arial" w:hAnsi="Arial" w:cs="Arial"/>
          <w:color w:val="000000"/>
          <w:sz w:val="18"/>
          <w:szCs w:val="18"/>
        </w:rPr>
        <w:t xml:space="preserve">  – 84034 PADULA </w:t>
      </w:r>
      <w:r w:rsidR="00010741" w:rsidRPr="00892ED3">
        <w:rPr>
          <w:rFonts w:ascii="Arial" w:hAnsi="Arial" w:cs="Arial"/>
          <w:color w:val="000000"/>
          <w:sz w:val="18"/>
          <w:szCs w:val="18"/>
        </w:rPr>
        <w:t>(SA)</w:t>
      </w:r>
    </w:p>
    <w:p w:rsidR="00950132" w:rsidRPr="002920A5" w:rsidRDefault="00950132" w:rsidP="00585BB3">
      <w:pPr>
        <w:tabs>
          <w:tab w:val="left" w:pos="5103"/>
        </w:tabs>
        <w:ind w:left="5220"/>
        <w:rPr>
          <w:rFonts w:ascii="Arial" w:hAnsi="Arial" w:cs="Arial"/>
          <w:b/>
          <w:sz w:val="24"/>
          <w:szCs w:val="24"/>
        </w:rPr>
      </w:pPr>
    </w:p>
    <w:p w:rsidR="0098769F" w:rsidRPr="007C37B6" w:rsidRDefault="00D84CAB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sottoscritto</w:t>
      </w:r>
      <w:r w:rsidRPr="007C37B6">
        <w:rPr>
          <w:rStyle w:val="Rimandonotaapidipagina"/>
          <w:rFonts w:ascii="Arial" w:hAnsi="Arial" w:cs="Arial"/>
          <w:sz w:val="22"/>
          <w:szCs w:val="22"/>
        </w:rPr>
        <w:footnoteReference w:id="2"/>
      </w:r>
    </w:p>
    <w:p w:rsidR="0098769F" w:rsidRPr="007C37B6" w:rsidRDefault="0098769F" w:rsidP="007C37B6">
      <w:pPr>
        <w:rPr>
          <w:rFonts w:ascii="Arial" w:hAnsi="Arial" w:cs="Arial"/>
          <w:b/>
          <w:bCs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.............….....................................................................................................................</w:t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</w:t>
      </w:r>
    </w:p>
    <w:p w:rsidR="0098769F" w:rsidRPr="007C37B6" w:rsidRDefault="00D84CAB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in qualità di</w:t>
      </w:r>
      <w:r w:rsidRPr="007C37B6">
        <w:rPr>
          <w:rStyle w:val="Rimandonotaapidipagina"/>
          <w:rFonts w:ascii="Arial" w:hAnsi="Arial" w:cs="Arial"/>
          <w:sz w:val="22"/>
          <w:szCs w:val="22"/>
        </w:rPr>
        <w:footnoteReference w:id="3"/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e quindi di legale</w:t>
      </w:r>
      <w:r w:rsidR="00D84CAB" w:rsidRPr="007C37B6">
        <w:rPr>
          <w:rFonts w:ascii="Arial" w:hAnsi="Arial" w:cs="Arial"/>
          <w:sz w:val="22"/>
          <w:szCs w:val="22"/>
        </w:rPr>
        <w:t xml:space="preserve"> rappresentante dell’Impresa</w:t>
      </w:r>
      <w:r w:rsidR="00D84CAB" w:rsidRPr="007C37B6">
        <w:rPr>
          <w:rStyle w:val="Rimandonotaapidipagina"/>
          <w:rFonts w:ascii="Arial" w:hAnsi="Arial" w:cs="Arial"/>
          <w:sz w:val="22"/>
          <w:szCs w:val="22"/>
        </w:rPr>
        <w:footnoteReference w:id="4"/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........................................................................…...........…......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con sede legale in 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37B6">
        <w:rPr>
          <w:rFonts w:ascii="Arial" w:hAnsi="Arial" w:cs="Arial"/>
          <w:sz w:val="22"/>
          <w:szCs w:val="22"/>
        </w:rPr>
        <w:t>cap……………………………</w:t>
      </w:r>
      <w:proofErr w:type="spellEnd"/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via....................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n°</w:t>
      </w:r>
      <w:proofErr w:type="spellEnd"/>
      <w:r w:rsidRPr="007C37B6">
        <w:rPr>
          <w:rFonts w:ascii="Arial" w:hAnsi="Arial" w:cs="Arial"/>
          <w:sz w:val="22"/>
          <w:szCs w:val="22"/>
        </w:rPr>
        <w:t>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</w:t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tel. 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fax </w:t>
      </w: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.............…......….........................................</w:t>
      </w:r>
    </w:p>
    <w:p w:rsidR="0098769F" w:rsidRDefault="0098769F" w:rsidP="009876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B1189" w:rsidRPr="008B1189" w:rsidRDefault="008B1189" w:rsidP="008B118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8B1189">
        <w:rPr>
          <w:rFonts w:ascii="Arial" w:hAnsi="Arial" w:cs="Arial"/>
          <w:b/>
          <w:sz w:val="22"/>
          <w:szCs w:val="22"/>
        </w:rPr>
        <w:t>che partecipa alla gara in oggetto come</w:t>
      </w:r>
    </w:p>
    <w:p w:rsidR="008B1189" w:rsidRPr="008B1189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B1189" w:rsidRPr="008B1189" w:rsidRDefault="008B1189" w:rsidP="008B1189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B1189">
        <w:rPr>
          <w:rFonts w:ascii="Arial" w:hAnsi="Arial" w:cs="Arial"/>
          <w:sz w:val="22"/>
          <w:szCs w:val="22"/>
        </w:rPr>
        <w:t>concorrente singolo;</w:t>
      </w:r>
    </w:p>
    <w:p w:rsidR="008B1189" w:rsidRPr="008B1189" w:rsidRDefault="008B1189" w:rsidP="008B1189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B1189">
        <w:rPr>
          <w:rFonts w:ascii="Arial" w:hAnsi="Arial" w:cs="Arial"/>
          <w:sz w:val="22"/>
          <w:szCs w:val="22"/>
        </w:rPr>
        <w:lastRenderedPageBreak/>
        <w:t xml:space="preserve">mandataria / capogruppo del </w:t>
      </w:r>
      <w:proofErr w:type="spellStart"/>
      <w:r w:rsidRPr="008B1189">
        <w:rPr>
          <w:rFonts w:ascii="Arial" w:hAnsi="Arial" w:cs="Arial"/>
          <w:sz w:val="22"/>
          <w:szCs w:val="22"/>
        </w:rPr>
        <w:t>R.T.I.</w:t>
      </w:r>
      <w:proofErr w:type="spellEnd"/>
      <w:r w:rsidRPr="008B1189">
        <w:rPr>
          <w:rFonts w:ascii="Arial" w:hAnsi="Arial" w:cs="Arial"/>
          <w:sz w:val="22"/>
          <w:szCs w:val="22"/>
        </w:rPr>
        <w:t xml:space="preserve"> denominato ______________________________________________</w:t>
      </w:r>
    </w:p>
    <w:p w:rsidR="0098769F" w:rsidRDefault="008B1189" w:rsidP="008B1189">
      <w:pPr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</w:rPr>
      </w:pPr>
      <w:r w:rsidRPr="008B1189">
        <w:rPr>
          <w:rFonts w:ascii="Arial" w:hAnsi="Arial" w:cs="Arial"/>
          <w:sz w:val="22"/>
          <w:szCs w:val="22"/>
        </w:rPr>
        <w:t xml:space="preserve">(solo in caso di </w:t>
      </w:r>
      <w:proofErr w:type="spellStart"/>
      <w:r w:rsidRPr="008B1189">
        <w:rPr>
          <w:rFonts w:ascii="Arial" w:hAnsi="Arial" w:cs="Arial"/>
          <w:sz w:val="22"/>
          <w:szCs w:val="22"/>
        </w:rPr>
        <w:t>R.T.I.</w:t>
      </w:r>
      <w:proofErr w:type="spellEnd"/>
      <w:r w:rsidRPr="008B1189">
        <w:rPr>
          <w:rFonts w:ascii="Arial" w:hAnsi="Arial" w:cs="Arial"/>
          <w:sz w:val="22"/>
          <w:szCs w:val="22"/>
        </w:rPr>
        <w:t xml:space="preserve">, compilare con i dati delle ditte mandanti),  </w:t>
      </w:r>
    </w:p>
    <w:p w:rsidR="00F9447C" w:rsidRDefault="00F9447C" w:rsidP="009876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9447C" w:rsidRDefault="00F9447C" w:rsidP="009876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E7203" w:rsidRDefault="002E7203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sottoscritto</w:t>
      </w:r>
    </w:p>
    <w:p w:rsidR="007C37B6" w:rsidRPr="007C37B6" w:rsidRDefault="007C37B6" w:rsidP="007C37B6">
      <w:pPr>
        <w:rPr>
          <w:rFonts w:ascii="Arial" w:hAnsi="Arial" w:cs="Arial"/>
          <w:b/>
          <w:bCs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.............….....................................................................................................................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in qualità di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e quindi di legale rappresentante dell’Impresa</w:t>
      </w:r>
      <w:r w:rsidR="008B1189">
        <w:rPr>
          <w:rFonts w:ascii="Arial" w:hAnsi="Arial" w:cs="Arial"/>
          <w:sz w:val="22"/>
          <w:szCs w:val="22"/>
        </w:rPr>
        <w:t xml:space="preserve"> MANDANTE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........................................................................…...........…......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con sede legale in 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37B6">
        <w:rPr>
          <w:rFonts w:ascii="Arial" w:hAnsi="Arial" w:cs="Arial"/>
          <w:sz w:val="22"/>
          <w:szCs w:val="22"/>
        </w:rPr>
        <w:t>cap……………………………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via....................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n°</w:t>
      </w:r>
      <w:proofErr w:type="spellEnd"/>
      <w:r w:rsidRPr="007C37B6">
        <w:rPr>
          <w:rFonts w:ascii="Arial" w:hAnsi="Arial" w:cs="Arial"/>
          <w:sz w:val="22"/>
          <w:szCs w:val="22"/>
        </w:rPr>
        <w:t>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tel. 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98769F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fax </w:t>
      </w: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.............…......….........................................</w:t>
      </w:r>
    </w:p>
    <w:p w:rsidR="000B1E8D" w:rsidRDefault="000B1E8D" w:rsidP="009876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84CAB" w:rsidRDefault="00D84CAB" w:rsidP="0098769F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sottoscritto</w:t>
      </w:r>
    </w:p>
    <w:p w:rsidR="007C37B6" w:rsidRPr="007C37B6" w:rsidRDefault="007C37B6" w:rsidP="007C37B6">
      <w:pPr>
        <w:rPr>
          <w:rFonts w:ascii="Arial" w:hAnsi="Arial" w:cs="Arial"/>
          <w:b/>
          <w:bCs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.............….....................................................................................................................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in qualità di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e quindi di legale rappresentante dell’Impresa</w:t>
      </w:r>
      <w:r w:rsidR="008B1189">
        <w:rPr>
          <w:rFonts w:ascii="Arial" w:hAnsi="Arial" w:cs="Arial"/>
          <w:sz w:val="22"/>
          <w:szCs w:val="22"/>
        </w:rPr>
        <w:t xml:space="preserve"> MANDANTE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........................................................................…...........…......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con sede legale in 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37B6">
        <w:rPr>
          <w:rFonts w:ascii="Arial" w:hAnsi="Arial" w:cs="Arial"/>
          <w:sz w:val="22"/>
          <w:szCs w:val="22"/>
        </w:rPr>
        <w:t>cap……………………………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via....................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n°</w:t>
      </w:r>
      <w:proofErr w:type="spellEnd"/>
      <w:r w:rsidRPr="007C37B6">
        <w:rPr>
          <w:rFonts w:ascii="Arial" w:hAnsi="Arial" w:cs="Arial"/>
          <w:sz w:val="22"/>
          <w:szCs w:val="22"/>
        </w:rPr>
        <w:t>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tel. 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fax </w:t>
      </w: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.............…......….........................................</w:t>
      </w:r>
    </w:p>
    <w:p w:rsidR="007C37B6" w:rsidRDefault="007C37B6">
      <w:pPr>
        <w:pStyle w:val="Titolo2"/>
      </w:pP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sottoscritto</w:t>
      </w:r>
    </w:p>
    <w:p w:rsidR="008B1189" w:rsidRPr="007C37B6" w:rsidRDefault="008B1189" w:rsidP="008B1189">
      <w:pPr>
        <w:rPr>
          <w:rFonts w:ascii="Arial" w:hAnsi="Arial" w:cs="Arial"/>
          <w:b/>
          <w:bCs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.............….....................................................................................................................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in qualità di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e quindi di legale rappresentante dell’Impresa</w:t>
      </w:r>
      <w:r>
        <w:rPr>
          <w:rFonts w:ascii="Arial" w:hAnsi="Arial" w:cs="Arial"/>
          <w:sz w:val="22"/>
          <w:szCs w:val="22"/>
        </w:rPr>
        <w:t xml:space="preserve"> MANDANTE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........................................................................…...........…......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con sede legale in 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37B6">
        <w:rPr>
          <w:rFonts w:ascii="Arial" w:hAnsi="Arial" w:cs="Arial"/>
          <w:sz w:val="22"/>
          <w:szCs w:val="22"/>
        </w:rPr>
        <w:t>cap……………………………</w:t>
      </w:r>
      <w:proofErr w:type="spellEnd"/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via....................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n°</w:t>
      </w:r>
      <w:proofErr w:type="spellEnd"/>
      <w:r w:rsidRPr="007C37B6">
        <w:rPr>
          <w:rFonts w:ascii="Arial" w:hAnsi="Arial" w:cs="Arial"/>
          <w:sz w:val="22"/>
          <w:szCs w:val="22"/>
        </w:rPr>
        <w:t>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tel. 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8B1189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fax </w:t>
      </w: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.............…......….........................................</w:t>
      </w:r>
    </w:p>
    <w:p w:rsidR="008B1189" w:rsidRPr="008B1189" w:rsidRDefault="008B1189" w:rsidP="008B1189"/>
    <w:p w:rsidR="007833B2" w:rsidRDefault="007833B2">
      <w:pPr>
        <w:pStyle w:val="Titolo2"/>
      </w:pPr>
      <w:r>
        <w:t>DICHIARA</w:t>
      </w:r>
      <w:r w:rsidR="008B1189">
        <w:t xml:space="preserve"> / DICHIARANO </w:t>
      </w:r>
      <w:r>
        <w:t xml:space="preserve"> </w:t>
      </w:r>
    </w:p>
    <w:p w:rsidR="002A6C61" w:rsidRPr="00353713" w:rsidRDefault="002A6C61" w:rsidP="002A6C61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353713">
        <w:rPr>
          <w:rFonts w:ascii="Arial" w:hAnsi="Arial" w:cs="Arial"/>
          <w:sz w:val="22"/>
          <w:szCs w:val="22"/>
        </w:rPr>
        <w:t xml:space="preserve">Di aver preso visione del Bando, </w:t>
      </w:r>
      <w:r w:rsidR="00585BB3" w:rsidRPr="00353713">
        <w:rPr>
          <w:rFonts w:ascii="Arial" w:hAnsi="Arial" w:cs="Arial"/>
          <w:sz w:val="22"/>
          <w:szCs w:val="22"/>
        </w:rPr>
        <w:t xml:space="preserve">del Disciplinare di Gara e </w:t>
      </w:r>
      <w:r w:rsidRPr="00353713">
        <w:rPr>
          <w:rFonts w:ascii="Arial" w:hAnsi="Arial" w:cs="Arial"/>
          <w:sz w:val="22"/>
          <w:szCs w:val="22"/>
        </w:rPr>
        <w:t xml:space="preserve">del </w:t>
      </w:r>
      <w:r w:rsidR="009A54F1" w:rsidRPr="00353713">
        <w:rPr>
          <w:rFonts w:ascii="Arial" w:hAnsi="Arial" w:cs="Arial"/>
          <w:sz w:val="22"/>
          <w:szCs w:val="22"/>
        </w:rPr>
        <w:t>Capitolato</w:t>
      </w:r>
      <w:r w:rsidRPr="00353713">
        <w:rPr>
          <w:rFonts w:ascii="Arial" w:hAnsi="Arial" w:cs="Arial"/>
          <w:sz w:val="22"/>
          <w:szCs w:val="22"/>
        </w:rPr>
        <w:t xml:space="preserve"> e di accettare incondizionatamente tutte le condizioni in esso contenute, senza condizione o riserva alcuna; </w:t>
      </w:r>
    </w:p>
    <w:p w:rsidR="0013682E" w:rsidRPr="005F4031" w:rsidRDefault="0013682E" w:rsidP="005F4031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5F4031">
        <w:rPr>
          <w:rFonts w:ascii="Arial" w:hAnsi="Arial" w:cs="Arial"/>
          <w:sz w:val="22"/>
          <w:szCs w:val="22"/>
        </w:rPr>
        <w:t xml:space="preserve">Di assumere formale impegno, ai sensi dell'art. 216 c. 11 del D. </w:t>
      </w:r>
      <w:proofErr w:type="spellStart"/>
      <w:r w:rsidRPr="005F4031">
        <w:rPr>
          <w:rFonts w:ascii="Arial" w:hAnsi="Arial" w:cs="Arial"/>
          <w:sz w:val="22"/>
          <w:szCs w:val="22"/>
        </w:rPr>
        <w:t>Lgs</w:t>
      </w:r>
      <w:proofErr w:type="spellEnd"/>
      <w:r w:rsidRPr="005F4031">
        <w:rPr>
          <w:rFonts w:ascii="Arial" w:hAnsi="Arial" w:cs="Arial"/>
          <w:sz w:val="22"/>
          <w:szCs w:val="22"/>
        </w:rPr>
        <w:t xml:space="preserve">. 50/2016 e art. 26, comma 1, lettera a) del Decreto Legge n. 66 del 24/04/2014, in caso di affidamento a proprio favore, a rimborsare alla stazione appaltante le spese sostenute per la presente </w:t>
      </w:r>
      <w:r w:rsidRPr="005F4031">
        <w:rPr>
          <w:rFonts w:ascii="Arial" w:hAnsi="Arial" w:cs="Arial"/>
          <w:sz w:val="22"/>
          <w:szCs w:val="22"/>
        </w:rPr>
        <w:lastRenderedPageBreak/>
        <w:t xml:space="preserve">gara per l'assolvimento degli obblighi di pubblicazione del bando e degli avvisi </w:t>
      </w:r>
      <w:r w:rsidR="009A54F1" w:rsidRPr="005F4031">
        <w:rPr>
          <w:rFonts w:ascii="Arial" w:hAnsi="Arial" w:cs="Arial"/>
          <w:sz w:val="22"/>
          <w:szCs w:val="22"/>
        </w:rPr>
        <w:t xml:space="preserve">entro </w:t>
      </w:r>
      <w:r w:rsidRPr="005F4031">
        <w:rPr>
          <w:rFonts w:ascii="Arial" w:hAnsi="Arial" w:cs="Arial"/>
          <w:sz w:val="22"/>
          <w:szCs w:val="22"/>
        </w:rPr>
        <w:t>il termine di 60 giorni dall'aggiudicazione</w:t>
      </w:r>
      <w:r w:rsidR="00246B70">
        <w:rPr>
          <w:rFonts w:ascii="Arial" w:hAnsi="Arial" w:cs="Arial"/>
          <w:sz w:val="22"/>
          <w:szCs w:val="22"/>
        </w:rPr>
        <w:t>.</w:t>
      </w:r>
    </w:p>
    <w:p w:rsidR="002A6C61" w:rsidRPr="00353713" w:rsidRDefault="002A6C61" w:rsidP="002A6C61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353713">
        <w:rPr>
          <w:rFonts w:ascii="Arial" w:hAnsi="Arial" w:cs="Arial"/>
          <w:sz w:val="22"/>
          <w:szCs w:val="22"/>
        </w:rPr>
        <w:t xml:space="preserve">Di aver effettuato specifico sopralluogo sul territorio </w:t>
      </w:r>
      <w:r w:rsidR="009A54F1" w:rsidRPr="00353713">
        <w:rPr>
          <w:rFonts w:ascii="Arial" w:hAnsi="Arial" w:cs="Arial"/>
          <w:sz w:val="22"/>
          <w:szCs w:val="22"/>
        </w:rPr>
        <w:t>ove le prestazioni avranno luogo</w:t>
      </w:r>
      <w:r w:rsidRPr="00353713">
        <w:rPr>
          <w:rFonts w:ascii="Arial" w:hAnsi="Arial" w:cs="Arial"/>
          <w:sz w:val="22"/>
          <w:szCs w:val="22"/>
        </w:rPr>
        <w:t xml:space="preserve"> e di avere preso conoscenza delle condizioni locali e di tutte le circostanze che possono influire nel regolare svolgimento dei </w:t>
      </w:r>
      <w:r w:rsidR="009A54F1" w:rsidRPr="00353713">
        <w:rPr>
          <w:rFonts w:ascii="Arial" w:hAnsi="Arial" w:cs="Arial"/>
          <w:sz w:val="22"/>
          <w:szCs w:val="22"/>
        </w:rPr>
        <w:t xml:space="preserve">lavori </w:t>
      </w:r>
      <w:r w:rsidRPr="00353713">
        <w:rPr>
          <w:rFonts w:ascii="Arial" w:hAnsi="Arial" w:cs="Arial"/>
          <w:sz w:val="22"/>
          <w:szCs w:val="22"/>
        </w:rPr>
        <w:t>per la durata prevista.</w:t>
      </w:r>
    </w:p>
    <w:p w:rsidR="002A6C61" w:rsidRPr="00353713" w:rsidRDefault="002A6C61" w:rsidP="002A6C61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353713">
        <w:rPr>
          <w:rFonts w:ascii="Arial" w:hAnsi="Arial" w:cs="Arial"/>
          <w:sz w:val="22"/>
          <w:szCs w:val="22"/>
        </w:rPr>
        <w:t xml:space="preserve">Di aver giudicato l’appalto, nel complesso, remunerativo e tale da consentire l’offerta formulata; </w:t>
      </w:r>
    </w:p>
    <w:p w:rsidR="002A6C61" w:rsidRPr="00353713" w:rsidRDefault="002A6C61" w:rsidP="002A6C61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353713">
        <w:rPr>
          <w:rFonts w:ascii="Arial" w:hAnsi="Arial" w:cs="Arial"/>
          <w:sz w:val="22"/>
          <w:szCs w:val="22"/>
        </w:rPr>
        <w:t xml:space="preserve">Di mantenere ferma e vincolata l’offerta presentata per un periodo di giorni pari a 180 (centottanta) dalla data </w:t>
      </w:r>
      <w:r w:rsidR="00A90B38" w:rsidRPr="00353713">
        <w:rPr>
          <w:rFonts w:ascii="Arial" w:hAnsi="Arial" w:cs="Arial"/>
          <w:sz w:val="22"/>
          <w:szCs w:val="22"/>
        </w:rPr>
        <w:t xml:space="preserve">ultima </w:t>
      </w:r>
      <w:r w:rsidRPr="00353713">
        <w:rPr>
          <w:rFonts w:ascii="Arial" w:hAnsi="Arial" w:cs="Arial"/>
          <w:sz w:val="22"/>
          <w:szCs w:val="22"/>
        </w:rPr>
        <w:t>di presentazione</w:t>
      </w:r>
      <w:r w:rsidR="00A90B38" w:rsidRPr="00353713">
        <w:rPr>
          <w:rFonts w:ascii="Arial" w:hAnsi="Arial" w:cs="Arial"/>
          <w:sz w:val="22"/>
          <w:szCs w:val="22"/>
        </w:rPr>
        <w:t xml:space="preserve"> delle offerte</w:t>
      </w:r>
      <w:r w:rsidRPr="00353713">
        <w:rPr>
          <w:rFonts w:ascii="Arial" w:hAnsi="Arial" w:cs="Arial"/>
          <w:sz w:val="22"/>
          <w:szCs w:val="22"/>
        </w:rPr>
        <w:t xml:space="preserve">; </w:t>
      </w:r>
    </w:p>
    <w:p w:rsidR="00E36396" w:rsidRDefault="00E36396" w:rsidP="00E36396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E36396">
        <w:rPr>
          <w:rFonts w:ascii="Arial" w:hAnsi="Arial" w:cs="Arial"/>
          <w:sz w:val="22"/>
          <w:szCs w:val="22"/>
        </w:rPr>
        <w:t>che la realizzazione delle proposte migliorative contenute nell’offerta tecnica non comporta l’attribuzione di specifici compensi economici ulteriori al prezzo contrattuale derivante dall’offerta economica presentata in sede di gara</w:t>
      </w:r>
      <w:r>
        <w:rPr>
          <w:rFonts w:ascii="Arial" w:hAnsi="Arial" w:cs="Arial"/>
          <w:sz w:val="22"/>
          <w:szCs w:val="22"/>
        </w:rPr>
        <w:t>;</w:t>
      </w:r>
    </w:p>
    <w:p w:rsidR="00E36396" w:rsidRPr="00E36396" w:rsidRDefault="00E36396" w:rsidP="00E36396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36396">
        <w:rPr>
          <w:rFonts w:ascii="Arial" w:hAnsi="Arial" w:cs="Arial"/>
          <w:b/>
          <w:sz w:val="22"/>
          <w:szCs w:val="22"/>
          <w:u w:val="single"/>
        </w:rPr>
        <w:t>di accettare i maggiori oneri della sicurezza derivanti dall’applicazione delle misure precauzionali COVID 19 ad esclusivo proprio carico.</w:t>
      </w:r>
    </w:p>
    <w:p w:rsidR="00EB2213" w:rsidRDefault="00EB2213" w:rsidP="00EB2213">
      <w:pPr>
        <w:tabs>
          <w:tab w:val="left" w:pos="1418"/>
          <w:tab w:val="left" w:pos="9720"/>
        </w:tabs>
        <w:ind w:right="-82"/>
        <w:jc w:val="both"/>
        <w:rPr>
          <w:rFonts w:ascii="Arial" w:hAnsi="Arial" w:cs="Arial"/>
          <w:sz w:val="22"/>
          <w:szCs w:val="22"/>
        </w:rPr>
      </w:pPr>
    </w:p>
    <w:p w:rsidR="00EB2213" w:rsidRDefault="00EB2213" w:rsidP="00EB2213">
      <w:pPr>
        <w:pStyle w:val="Titolo2"/>
      </w:pPr>
      <w:r>
        <w:t>DICHIARA</w:t>
      </w:r>
      <w:r w:rsidR="008B1189">
        <w:t xml:space="preserve"> / DICHIARANO</w:t>
      </w:r>
      <w:r>
        <w:t xml:space="preserve"> ALTRESI’ CHE</w:t>
      </w:r>
    </w:p>
    <w:p w:rsidR="00EB2213" w:rsidRDefault="00FD4EDA" w:rsidP="00EB2213">
      <w:pPr>
        <w:numPr>
          <w:ilvl w:val="0"/>
          <w:numId w:val="19"/>
        </w:numPr>
        <w:tabs>
          <w:tab w:val="clear" w:pos="1183"/>
          <w:tab w:val="num" w:pos="720"/>
          <w:tab w:val="left" w:pos="1418"/>
          <w:tab w:val="left" w:pos="9720"/>
        </w:tabs>
        <w:ind w:left="720" w:right="-82" w:hanging="36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A seguito del bando di partecipazione alla procedura di gara in oggetto, dopo aver preso piena conoscenza di tutte le condizioni contrattuali e di ogni altro onere previsto nel </w:t>
      </w:r>
      <w:r w:rsidR="009A54F1">
        <w:rPr>
          <w:rFonts w:ascii="Arial" w:hAnsi="Arial" w:cs="Arial"/>
          <w:sz w:val="22"/>
        </w:rPr>
        <w:t>progetto esecutivo validato</w:t>
      </w:r>
      <w:r w:rsidRPr="00FD4EDA">
        <w:rPr>
          <w:rFonts w:ascii="Arial" w:hAnsi="Arial" w:cs="Arial"/>
          <w:sz w:val="22"/>
        </w:rPr>
        <w:t xml:space="preserve">, </w:t>
      </w:r>
    </w:p>
    <w:p w:rsidR="00EB2213" w:rsidRPr="00585BB3" w:rsidRDefault="00FD4EDA" w:rsidP="00585BB3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  <w:sz w:val="22"/>
        </w:rPr>
      </w:pPr>
      <w:r w:rsidRPr="00585BB3">
        <w:rPr>
          <w:rFonts w:ascii="Arial" w:hAnsi="Arial" w:cs="Arial"/>
          <w:b/>
          <w:sz w:val="22"/>
        </w:rPr>
        <w:t xml:space="preserve">offre il ribasso del: (percentuale di ribasso in cifre) </w:t>
      </w:r>
      <w:proofErr w:type="spellStart"/>
      <w:r w:rsidRPr="00585BB3">
        <w:rPr>
          <w:rFonts w:ascii="Arial" w:hAnsi="Arial" w:cs="Arial"/>
          <w:b/>
          <w:sz w:val="22"/>
        </w:rPr>
        <w:t>…………………</w:t>
      </w:r>
      <w:proofErr w:type="spellEnd"/>
      <w:r w:rsidRPr="00585BB3">
        <w:rPr>
          <w:rFonts w:ascii="Arial" w:hAnsi="Arial" w:cs="Arial"/>
          <w:b/>
          <w:sz w:val="22"/>
        </w:rPr>
        <w:t xml:space="preserve"> %</w:t>
      </w:r>
    </w:p>
    <w:p w:rsidR="00EB2213" w:rsidRPr="00585BB3" w:rsidRDefault="00FD4EDA" w:rsidP="00585BB3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  <w:sz w:val="22"/>
        </w:rPr>
      </w:pPr>
      <w:r w:rsidRPr="00585BB3">
        <w:rPr>
          <w:rFonts w:ascii="Arial" w:hAnsi="Arial" w:cs="Arial"/>
          <w:b/>
          <w:sz w:val="22"/>
        </w:rPr>
        <w:t xml:space="preserve">(percentuale di ribasso in lettere) </w:t>
      </w:r>
      <w:proofErr w:type="spellStart"/>
      <w:r w:rsidRPr="00585BB3">
        <w:rPr>
          <w:rFonts w:ascii="Arial" w:hAnsi="Arial" w:cs="Arial"/>
          <w:b/>
          <w:sz w:val="22"/>
        </w:rPr>
        <w:t>………………………………………</w:t>
      </w:r>
      <w:proofErr w:type="spellEnd"/>
    </w:p>
    <w:p w:rsidR="00EB2213" w:rsidRPr="00585BB3" w:rsidRDefault="00BC4EE3" w:rsidP="00585BB3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  <w:sz w:val="22"/>
        </w:rPr>
      </w:pPr>
      <w:r w:rsidRPr="00BC4EE3">
        <w:rPr>
          <w:rFonts w:ascii="Arial" w:hAnsi="Arial" w:cs="Arial"/>
          <w:b/>
          <w:sz w:val="22"/>
        </w:rPr>
        <w:t>sull’importo</w:t>
      </w:r>
      <w:r w:rsidR="00021B69">
        <w:rPr>
          <w:rFonts w:ascii="Arial" w:hAnsi="Arial" w:cs="Arial"/>
          <w:b/>
          <w:sz w:val="22"/>
        </w:rPr>
        <w:t xml:space="preserve"> </w:t>
      </w:r>
      <w:r w:rsidRPr="00BC4EE3">
        <w:rPr>
          <w:rFonts w:ascii="Arial" w:hAnsi="Arial" w:cs="Arial"/>
          <w:b/>
          <w:sz w:val="22"/>
        </w:rPr>
        <w:t>posto a base d’asta</w:t>
      </w:r>
      <w:r w:rsidR="00C571E3">
        <w:rPr>
          <w:rFonts w:ascii="Arial" w:hAnsi="Arial" w:cs="Arial"/>
          <w:b/>
          <w:sz w:val="22"/>
        </w:rPr>
        <w:t xml:space="preserve"> </w:t>
      </w:r>
      <w:r w:rsidRPr="00BC4EE3">
        <w:rPr>
          <w:rFonts w:ascii="Arial" w:hAnsi="Arial" w:cs="Arial"/>
          <w:b/>
          <w:sz w:val="22"/>
        </w:rPr>
        <w:t>corrispondente all’importo netto di:</w:t>
      </w:r>
    </w:p>
    <w:p w:rsidR="00EB2213" w:rsidRPr="00585BB3" w:rsidRDefault="00FD4EDA" w:rsidP="00585BB3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  <w:sz w:val="22"/>
        </w:rPr>
      </w:pPr>
      <w:r w:rsidRPr="00585BB3">
        <w:rPr>
          <w:rFonts w:ascii="Arial" w:hAnsi="Arial" w:cs="Arial"/>
          <w:b/>
          <w:sz w:val="22"/>
        </w:rPr>
        <w:t xml:space="preserve">€. </w:t>
      </w:r>
      <w:proofErr w:type="spellStart"/>
      <w:r w:rsidRPr="00585BB3">
        <w:rPr>
          <w:rFonts w:ascii="Arial" w:hAnsi="Arial" w:cs="Arial"/>
          <w:b/>
          <w:sz w:val="22"/>
        </w:rPr>
        <w:t>…………………………………</w:t>
      </w:r>
      <w:proofErr w:type="spellEnd"/>
      <w:r w:rsidRPr="00585BB3">
        <w:rPr>
          <w:rFonts w:ascii="Arial" w:hAnsi="Arial" w:cs="Arial"/>
          <w:b/>
          <w:sz w:val="22"/>
        </w:rPr>
        <w:t xml:space="preserve">. (importo in cifre) </w:t>
      </w:r>
    </w:p>
    <w:p w:rsidR="00FD4EDA" w:rsidRDefault="00FD4EDA" w:rsidP="00585BB3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  <w:sz w:val="22"/>
        </w:rPr>
      </w:pPr>
      <w:r w:rsidRPr="00585BB3">
        <w:rPr>
          <w:rFonts w:ascii="Arial" w:hAnsi="Arial" w:cs="Arial"/>
          <w:b/>
          <w:sz w:val="22"/>
        </w:rPr>
        <w:t xml:space="preserve">Euro </w:t>
      </w:r>
      <w:proofErr w:type="spellStart"/>
      <w:r w:rsidRPr="00585BB3">
        <w:rPr>
          <w:rFonts w:ascii="Arial" w:hAnsi="Arial" w:cs="Arial"/>
          <w:b/>
          <w:sz w:val="22"/>
        </w:rPr>
        <w:t>…………………………………………………………………</w:t>
      </w:r>
      <w:proofErr w:type="spellEnd"/>
      <w:r w:rsidRPr="00585BB3">
        <w:rPr>
          <w:rFonts w:ascii="Arial" w:hAnsi="Arial" w:cs="Arial"/>
          <w:b/>
          <w:sz w:val="22"/>
        </w:rPr>
        <w:t>. (importo in lettere).</w:t>
      </w:r>
    </w:p>
    <w:p w:rsidR="00B76C9A" w:rsidRDefault="009A54F1" w:rsidP="00EB221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010741">
        <w:rPr>
          <w:rFonts w:ascii="Arial" w:hAnsi="Arial" w:cs="Arial"/>
          <w:sz w:val="22"/>
        </w:rPr>
        <w:t xml:space="preserve">oltre </w:t>
      </w:r>
      <w:r w:rsidR="000E293A" w:rsidRPr="00010741">
        <w:rPr>
          <w:rFonts w:ascii="Arial" w:hAnsi="Arial" w:cs="Arial"/>
          <w:sz w:val="22"/>
        </w:rPr>
        <w:t xml:space="preserve">€ </w:t>
      </w:r>
      <w:r w:rsidR="00246B70" w:rsidRPr="00246B70">
        <w:rPr>
          <w:rFonts w:ascii="Arial" w:hAnsi="Arial" w:cs="Arial"/>
          <w:sz w:val="22"/>
        </w:rPr>
        <w:t xml:space="preserve">44.644,49  </w:t>
      </w:r>
      <w:r w:rsidRPr="00010741">
        <w:rPr>
          <w:rFonts w:ascii="Arial" w:hAnsi="Arial" w:cs="Arial"/>
          <w:sz w:val="22"/>
        </w:rPr>
        <w:t>per oneri per la sicurezza non soggetto a ribasso ed Iva.</w:t>
      </w:r>
    </w:p>
    <w:p w:rsidR="008D6438" w:rsidRDefault="008D6438" w:rsidP="00EB221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C571E3" w:rsidRDefault="00C571E3" w:rsidP="00EB221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8D6438" w:rsidRDefault="008D6438" w:rsidP="00EB221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8D6438">
        <w:rPr>
          <w:rFonts w:ascii="Arial" w:hAnsi="Arial" w:cs="Arial"/>
          <w:sz w:val="22"/>
        </w:rPr>
        <w:t>In caso di discordanza tra ribasso percentuale e prezzo (scritto in cifre e lettere) verrà utilizzato quello più vantaggioso per la Stazione Appaltante.</w:t>
      </w:r>
    </w:p>
    <w:p w:rsidR="00C571E3" w:rsidRDefault="00C571E3" w:rsidP="00EB221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C571E3" w:rsidRDefault="00C571E3" w:rsidP="00EB221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8D6438" w:rsidRDefault="008D6438" w:rsidP="00EB221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426B79" w:rsidRPr="00010741" w:rsidRDefault="002E7203" w:rsidP="00010741">
      <w:pPr>
        <w:pStyle w:val="Titolo2"/>
      </w:pPr>
      <w:r w:rsidRPr="002E7203">
        <w:t>DICHIARA</w:t>
      </w:r>
    </w:p>
    <w:p w:rsidR="00426B79" w:rsidRDefault="00426B79" w:rsidP="00426B79">
      <w:pPr>
        <w:numPr>
          <w:ilvl w:val="0"/>
          <w:numId w:val="24"/>
        </w:numPr>
        <w:tabs>
          <w:tab w:val="left" w:pos="1418"/>
          <w:tab w:val="left" w:pos="9720"/>
        </w:tabs>
        <w:ind w:right="-8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che,</w:t>
      </w:r>
      <w:r w:rsidRPr="004F7128">
        <w:t xml:space="preserve"> </w:t>
      </w:r>
      <w:r w:rsidRPr="004F7128">
        <w:rPr>
          <w:rFonts w:ascii="Arial" w:hAnsi="Arial" w:cs="Arial"/>
          <w:sz w:val="22"/>
        </w:rPr>
        <w:t xml:space="preserve">ai sensi di quanto prescritto all’art. 95, comma 10, del </w:t>
      </w:r>
      <w:proofErr w:type="spellStart"/>
      <w:r w:rsidRPr="004F7128">
        <w:rPr>
          <w:rFonts w:ascii="Arial" w:hAnsi="Arial" w:cs="Arial"/>
          <w:sz w:val="22"/>
        </w:rPr>
        <w:t>D.Lgs.</w:t>
      </w:r>
      <w:proofErr w:type="spellEnd"/>
      <w:r w:rsidRPr="004F7128">
        <w:rPr>
          <w:rFonts w:ascii="Arial" w:hAnsi="Arial" w:cs="Arial"/>
          <w:sz w:val="22"/>
        </w:rPr>
        <w:t xml:space="preserve"> 50/2016</w:t>
      </w:r>
      <w:r>
        <w:rPr>
          <w:rFonts w:ascii="Arial" w:hAnsi="Arial" w:cs="Arial"/>
          <w:sz w:val="22"/>
        </w:rPr>
        <w:t xml:space="preserve">, </w:t>
      </w:r>
      <w:r w:rsidRPr="00A03272">
        <w:rPr>
          <w:rFonts w:ascii="Trebuchet MS" w:hAnsi="Trebuchet MS"/>
          <w:b/>
          <w:color w:val="000000"/>
          <w:szCs w:val="18"/>
          <w:u w:val="single"/>
        </w:rPr>
        <w:t>i propri costi della manodopera</w:t>
      </w:r>
      <w:r>
        <w:rPr>
          <w:rFonts w:ascii="Trebuchet MS" w:hAnsi="Trebuchet MS"/>
          <w:b/>
          <w:color w:val="000000"/>
          <w:szCs w:val="18"/>
          <w:u w:val="single"/>
        </w:rPr>
        <w:t xml:space="preserve"> </w:t>
      </w:r>
      <w:r w:rsidRPr="002E7203">
        <w:rPr>
          <w:rFonts w:ascii="Arial" w:hAnsi="Arial" w:cs="Arial"/>
          <w:sz w:val="22"/>
        </w:rPr>
        <w:t xml:space="preserve">sono pari ad 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€. </w:t>
      </w:r>
      <w:proofErr w:type="spellStart"/>
      <w:r w:rsidRPr="00FD4EDA">
        <w:rPr>
          <w:rFonts w:ascii="Arial" w:hAnsi="Arial" w:cs="Arial"/>
          <w:sz w:val="22"/>
        </w:rPr>
        <w:t>…………………………………</w:t>
      </w:r>
      <w:r>
        <w:rPr>
          <w:rFonts w:ascii="Arial" w:hAnsi="Arial" w:cs="Arial"/>
          <w:sz w:val="22"/>
        </w:rPr>
        <w:t>…………………………………</w:t>
      </w:r>
      <w:proofErr w:type="spellEnd"/>
      <w:r>
        <w:rPr>
          <w:rFonts w:ascii="Arial" w:hAnsi="Arial" w:cs="Arial"/>
          <w:sz w:val="22"/>
        </w:rPr>
        <w:t xml:space="preserve">... </w:t>
      </w:r>
      <w:r w:rsidRPr="00FD4EDA">
        <w:rPr>
          <w:rFonts w:ascii="Arial" w:hAnsi="Arial" w:cs="Arial"/>
          <w:sz w:val="22"/>
        </w:rPr>
        <w:t xml:space="preserve">(importo in cifre) 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Euro </w:t>
      </w:r>
      <w:proofErr w:type="spellStart"/>
      <w:r w:rsidRPr="00FD4EDA">
        <w:rPr>
          <w:rFonts w:ascii="Arial" w:hAnsi="Arial" w:cs="Arial"/>
          <w:sz w:val="22"/>
        </w:rPr>
        <w:t>…………………………………………………………………</w:t>
      </w:r>
      <w:proofErr w:type="spellEnd"/>
      <w:r w:rsidRPr="00FD4EDA">
        <w:rPr>
          <w:rFonts w:ascii="Arial" w:hAnsi="Arial" w:cs="Arial"/>
          <w:sz w:val="22"/>
        </w:rPr>
        <w:t>. (importo in lettere).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426B79" w:rsidRDefault="00426B79" w:rsidP="00426B79">
      <w:pPr>
        <w:numPr>
          <w:ilvl w:val="0"/>
          <w:numId w:val="24"/>
        </w:numPr>
        <w:tabs>
          <w:tab w:val="left" w:pos="1418"/>
          <w:tab w:val="left" w:pos="9720"/>
        </w:tabs>
        <w:ind w:right="-82"/>
        <w:jc w:val="both"/>
        <w:rPr>
          <w:rFonts w:ascii="Arial" w:hAnsi="Arial" w:cs="Arial"/>
          <w:sz w:val="22"/>
        </w:rPr>
      </w:pPr>
      <w:r w:rsidRPr="002E7203">
        <w:rPr>
          <w:rFonts w:ascii="Arial" w:hAnsi="Arial" w:cs="Arial"/>
          <w:sz w:val="22"/>
        </w:rPr>
        <w:t xml:space="preserve">che i costi relativi alla sicurezza afferenti all’esercizio dell’attività svolta dall’impresa rispetto al presente appalto, sono pari ad 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€. </w:t>
      </w:r>
      <w:proofErr w:type="spellStart"/>
      <w:r w:rsidRPr="00FD4EDA">
        <w:rPr>
          <w:rFonts w:ascii="Arial" w:hAnsi="Arial" w:cs="Arial"/>
          <w:sz w:val="22"/>
        </w:rPr>
        <w:t>…………………………………</w:t>
      </w:r>
      <w:r>
        <w:rPr>
          <w:rFonts w:ascii="Arial" w:hAnsi="Arial" w:cs="Arial"/>
          <w:sz w:val="22"/>
        </w:rPr>
        <w:t>…………………………………</w:t>
      </w:r>
      <w:proofErr w:type="spellEnd"/>
      <w:r>
        <w:rPr>
          <w:rFonts w:ascii="Arial" w:hAnsi="Arial" w:cs="Arial"/>
          <w:sz w:val="22"/>
        </w:rPr>
        <w:t xml:space="preserve">... </w:t>
      </w:r>
      <w:r w:rsidRPr="00FD4EDA">
        <w:rPr>
          <w:rFonts w:ascii="Arial" w:hAnsi="Arial" w:cs="Arial"/>
          <w:sz w:val="22"/>
        </w:rPr>
        <w:t xml:space="preserve">(importo in cifre) 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Euro </w:t>
      </w:r>
      <w:proofErr w:type="spellStart"/>
      <w:r w:rsidRPr="00FD4EDA">
        <w:rPr>
          <w:rFonts w:ascii="Arial" w:hAnsi="Arial" w:cs="Arial"/>
          <w:sz w:val="22"/>
        </w:rPr>
        <w:t>…………………………………………………………………</w:t>
      </w:r>
      <w:proofErr w:type="spellEnd"/>
      <w:r w:rsidRPr="00FD4EDA">
        <w:rPr>
          <w:rFonts w:ascii="Arial" w:hAnsi="Arial" w:cs="Arial"/>
          <w:sz w:val="22"/>
        </w:rPr>
        <w:t>. (importo in lettere).</w:t>
      </w:r>
    </w:p>
    <w:p w:rsidR="00426B79" w:rsidRDefault="00426B79" w:rsidP="002E720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426B79" w:rsidRDefault="00426B79" w:rsidP="002E720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B76C9A" w:rsidRDefault="00B76C9A" w:rsidP="00426B79">
      <w:pPr>
        <w:tabs>
          <w:tab w:val="left" w:pos="1418"/>
          <w:tab w:val="left" w:pos="9720"/>
        </w:tabs>
        <w:ind w:right="-82"/>
        <w:jc w:val="both"/>
        <w:rPr>
          <w:rFonts w:ascii="Arial" w:hAnsi="Arial" w:cs="Arial"/>
          <w:sz w:val="22"/>
        </w:rPr>
      </w:pPr>
      <w:r w:rsidRPr="00B76C9A">
        <w:rPr>
          <w:rFonts w:ascii="Arial" w:hAnsi="Arial" w:cs="Arial"/>
          <w:sz w:val="22"/>
        </w:rPr>
        <w:t>(</w:t>
      </w:r>
      <w:r w:rsidR="002E7203">
        <w:rPr>
          <w:rFonts w:ascii="Arial" w:hAnsi="Arial" w:cs="Arial"/>
          <w:sz w:val="22"/>
        </w:rPr>
        <w:t>A</w:t>
      </w:r>
      <w:r w:rsidRPr="00B76C9A">
        <w:rPr>
          <w:rFonts w:ascii="Arial" w:hAnsi="Arial" w:cs="Arial"/>
          <w:sz w:val="22"/>
        </w:rPr>
        <w:t xml:space="preserve">i sensi </w:t>
      </w:r>
      <w:proofErr w:type="spellStart"/>
      <w:r w:rsidRPr="00B76C9A">
        <w:rPr>
          <w:rFonts w:ascii="Arial" w:hAnsi="Arial" w:cs="Arial"/>
          <w:sz w:val="22"/>
        </w:rPr>
        <w:t>dell</w:t>
      </w:r>
      <w:proofErr w:type="spellEnd"/>
      <w:r w:rsidRPr="00B76C9A">
        <w:rPr>
          <w:rFonts w:ascii="Arial" w:hAnsi="Arial" w:cs="Arial"/>
          <w:sz w:val="22"/>
        </w:rPr>
        <w:t xml:space="preserve"> art. 97, c. 10, </w:t>
      </w:r>
      <w:proofErr w:type="spellStart"/>
      <w:r w:rsidRPr="00B76C9A">
        <w:rPr>
          <w:rFonts w:ascii="Arial" w:hAnsi="Arial" w:cs="Arial"/>
          <w:sz w:val="22"/>
        </w:rPr>
        <w:t>D.Lgs.</w:t>
      </w:r>
      <w:proofErr w:type="spellEnd"/>
      <w:r w:rsidRPr="00B76C9A">
        <w:rPr>
          <w:rFonts w:ascii="Arial" w:hAnsi="Arial" w:cs="Arial"/>
          <w:sz w:val="22"/>
        </w:rPr>
        <w:t xml:space="preserve"> n.50/2016 saranno sottoposte a verifica di congruità le offerte dove sia indicato un valore ritenuto non adeguato)</w:t>
      </w:r>
      <w:r w:rsidR="002E7203">
        <w:rPr>
          <w:rFonts w:ascii="Arial" w:hAnsi="Arial" w:cs="Arial"/>
          <w:sz w:val="22"/>
        </w:rPr>
        <w:t>.</w:t>
      </w:r>
    </w:p>
    <w:p w:rsidR="00B76C9A" w:rsidRDefault="00B76C9A" w:rsidP="00B76C9A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FD4EDA" w:rsidRPr="00FD4EDA" w:rsidRDefault="00FD4EDA" w:rsidP="00FD4EDA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</w:p>
    <w:p w:rsidR="008B1189" w:rsidRPr="008B1189" w:rsidRDefault="008B1189" w:rsidP="008B1189">
      <w:pPr>
        <w:suppressAutoHyphens/>
        <w:autoSpaceDE w:val="0"/>
        <w:ind w:left="539" w:hanging="539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8B1189">
        <w:rPr>
          <w:rFonts w:ascii="Arial" w:hAnsi="Arial" w:cs="Arial"/>
          <w:b/>
          <w:bCs/>
          <w:sz w:val="22"/>
          <w:szCs w:val="22"/>
          <w:lang w:eastAsia="ar-SA"/>
        </w:rPr>
        <w:t>N.B.:</w:t>
      </w:r>
      <w:r w:rsidRPr="008B1189">
        <w:rPr>
          <w:rFonts w:ascii="Arial" w:hAnsi="Arial" w:cs="Arial"/>
          <w:b/>
          <w:bCs/>
          <w:sz w:val="22"/>
          <w:szCs w:val="22"/>
          <w:lang w:eastAsia="ar-SA"/>
        </w:rPr>
        <w:tab/>
        <w:t xml:space="preserve">In caso di discordanza tra l’offerta in cifre e quella in lettere, sarà considerata quella più vantaggiosa per </w:t>
      </w:r>
      <w:r w:rsidR="009A54F1">
        <w:rPr>
          <w:rFonts w:ascii="Arial" w:hAnsi="Arial" w:cs="Arial"/>
          <w:b/>
          <w:bCs/>
          <w:sz w:val="22"/>
          <w:szCs w:val="22"/>
          <w:lang w:eastAsia="ar-SA"/>
        </w:rPr>
        <w:t>l’Ente</w:t>
      </w:r>
      <w:r w:rsidRPr="008B1189">
        <w:rPr>
          <w:rFonts w:ascii="Arial" w:hAnsi="Arial" w:cs="Arial"/>
          <w:b/>
          <w:bCs/>
          <w:sz w:val="22"/>
          <w:szCs w:val="22"/>
          <w:lang w:eastAsia="ar-SA"/>
        </w:rPr>
        <w:t>.</w:t>
      </w:r>
    </w:p>
    <w:p w:rsidR="008B1189" w:rsidRPr="00FD4EDA" w:rsidRDefault="008B1189" w:rsidP="00B76C9A">
      <w:pPr>
        <w:tabs>
          <w:tab w:val="left" w:pos="9498"/>
        </w:tabs>
        <w:ind w:left="709" w:right="140"/>
        <w:jc w:val="both"/>
        <w:rPr>
          <w:rFonts w:ascii="Arial" w:hAnsi="Arial" w:cs="Arial"/>
          <w:sz w:val="22"/>
        </w:rPr>
      </w:pPr>
    </w:p>
    <w:p w:rsidR="009A54F1" w:rsidRDefault="009A54F1" w:rsidP="009A54F1">
      <w:p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</w:p>
    <w:p w:rsidR="009A54F1" w:rsidRPr="009A54F1" w:rsidRDefault="009A54F1" w:rsidP="009A54F1">
      <w:pPr>
        <w:tabs>
          <w:tab w:val="left" w:pos="9498"/>
        </w:tabs>
        <w:ind w:right="140"/>
        <w:jc w:val="both"/>
        <w:rPr>
          <w:rFonts w:ascii="Arial" w:hAnsi="Arial" w:cs="Arial"/>
          <w:b/>
          <w:sz w:val="22"/>
        </w:rPr>
      </w:pPr>
      <w:r w:rsidRPr="009A54F1">
        <w:rPr>
          <w:rFonts w:ascii="Arial" w:hAnsi="Arial" w:cs="Arial"/>
          <w:b/>
          <w:sz w:val="22"/>
        </w:rPr>
        <w:t xml:space="preserve">Allega: </w:t>
      </w:r>
      <w:r w:rsidRPr="008D6438">
        <w:rPr>
          <w:rFonts w:ascii="Arial" w:hAnsi="Arial" w:cs="Arial"/>
          <w:b/>
          <w:sz w:val="22"/>
          <w:u w:val="single"/>
        </w:rPr>
        <w:t>computo metrico estimativo delle sole migliorie offerte.</w:t>
      </w:r>
    </w:p>
    <w:p w:rsidR="009A54F1" w:rsidRDefault="009A54F1" w:rsidP="00FD4EDA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</w:p>
    <w:p w:rsidR="009A54F1" w:rsidRDefault="009A54F1" w:rsidP="00FD4EDA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</w:p>
    <w:p w:rsidR="00FD4EDA" w:rsidRDefault="00FD4EDA" w:rsidP="00FD4EDA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 </w:t>
      </w:r>
    </w:p>
    <w:p w:rsidR="00FD4EDA" w:rsidRPr="00FD4EDA" w:rsidRDefault="00FD4EDA" w:rsidP="00FD4EDA">
      <w:p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Lì, (luogo e data) </w:t>
      </w:r>
      <w:proofErr w:type="spellStart"/>
      <w:r w:rsidRPr="00FD4EDA">
        <w:rPr>
          <w:rFonts w:ascii="Arial" w:hAnsi="Arial" w:cs="Arial"/>
          <w:sz w:val="22"/>
        </w:rPr>
        <w:t>……………………………………………</w:t>
      </w:r>
      <w:proofErr w:type="spellEnd"/>
      <w:r w:rsidRPr="00FD4EDA">
        <w:rPr>
          <w:rFonts w:ascii="Arial" w:hAnsi="Arial" w:cs="Arial"/>
          <w:sz w:val="22"/>
        </w:rPr>
        <w:t>.                         In fede</w:t>
      </w:r>
    </w:p>
    <w:p w:rsidR="00FD4EDA" w:rsidRPr="00FD4EDA" w:rsidRDefault="00FD4EDA" w:rsidP="00FD4EDA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</w:p>
    <w:p w:rsidR="00FD4EDA" w:rsidRDefault="00FD4EDA" w:rsidP="00EB2213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</w:p>
    <w:p w:rsidR="00FD4EDA" w:rsidRPr="00FD4EDA" w:rsidRDefault="00FD4EDA" w:rsidP="00FD4EDA">
      <w:pPr>
        <w:numPr>
          <w:ilvl w:val="0"/>
          <w:numId w:val="21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SOTTOSCRIZIONE DELL’IMPRESA/E (*)            </w:t>
      </w:r>
    </w:p>
    <w:p w:rsidR="00FD4EDA" w:rsidRPr="00FD4EDA" w:rsidRDefault="00FD4EDA" w:rsidP="00FD4EDA">
      <w:pPr>
        <w:numPr>
          <w:ilvl w:val="0"/>
          <w:numId w:val="21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>(nome e cognome del titolare/i o del legale/i rappresentante/i):</w:t>
      </w:r>
    </w:p>
    <w:p w:rsidR="00FD4EDA" w:rsidRPr="00FD4EDA" w:rsidRDefault="00FD4EDA" w:rsidP="00FD4EDA">
      <w:pPr>
        <w:numPr>
          <w:ilvl w:val="0"/>
          <w:numId w:val="21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 </w:t>
      </w:r>
    </w:p>
    <w:p w:rsidR="00FD4EDA" w:rsidRPr="00FD4EDA" w:rsidRDefault="00FD4EDA" w:rsidP="00FD4EDA">
      <w:pPr>
        <w:numPr>
          <w:ilvl w:val="0"/>
          <w:numId w:val="21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proofErr w:type="spellStart"/>
      <w:r w:rsidRPr="00FD4EDA">
        <w:rPr>
          <w:rFonts w:ascii="Arial" w:hAnsi="Arial" w:cs="Arial"/>
          <w:sz w:val="22"/>
        </w:rPr>
        <w:t>…………………………………………………………………………</w:t>
      </w:r>
      <w:proofErr w:type="spellEnd"/>
    </w:p>
    <w:p w:rsidR="00C967CF" w:rsidRDefault="00C967CF" w:rsidP="00C967CF">
      <w:p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</w:p>
    <w:p w:rsidR="002E1549" w:rsidRDefault="00C967CF" w:rsidP="00EB2213">
      <w:pPr>
        <w:tabs>
          <w:tab w:val="left" w:pos="9498"/>
        </w:tabs>
        <w:ind w:right="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</w:rPr>
        <w:br w:type="textWrapping" w:clear="all"/>
      </w:r>
      <w:r w:rsidR="002E1549">
        <w:rPr>
          <w:rFonts w:ascii="Arial" w:hAnsi="Arial" w:cs="Arial"/>
          <w:sz w:val="22"/>
          <w:szCs w:val="22"/>
        </w:rPr>
        <w:t>La presente offerta</w:t>
      </w:r>
      <w:r w:rsidR="002E7203">
        <w:rPr>
          <w:rFonts w:ascii="Arial" w:hAnsi="Arial" w:cs="Arial"/>
          <w:sz w:val="22"/>
          <w:szCs w:val="22"/>
        </w:rPr>
        <w:t xml:space="preserve"> è composta da </w:t>
      </w:r>
      <w:proofErr w:type="spellStart"/>
      <w:r w:rsidR="002E7203">
        <w:rPr>
          <w:rFonts w:ascii="Arial" w:hAnsi="Arial" w:cs="Arial"/>
          <w:sz w:val="22"/>
          <w:szCs w:val="22"/>
        </w:rPr>
        <w:t>n°</w:t>
      </w:r>
      <w:proofErr w:type="spellEnd"/>
      <w:r w:rsidR="002E7203">
        <w:rPr>
          <w:rFonts w:ascii="Arial" w:hAnsi="Arial" w:cs="Arial"/>
          <w:sz w:val="22"/>
          <w:szCs w:val="22"/>
        </w:rPr>
        <w:t xml:space="preserve"> _____ pagine </w:t>
      </w:r>
      <w:r w:rsidR="002E1549">
        <w:rPr>
          <w:rFonts w:ascii="Arial" w:hAnsi="Arial" w:cs="Arial"/>
          <w:sz w:val="22"/>
          <w:szCs w:val="22"/>
        </w:rPr>
        <w:t>in carta resa legale.</w:t>
      </w:r>
    </w:p>
    <w:p w:rsidR="002E1549" w:rsidRDefault="002E1549" w:rsidP="002E1549">
      <w:pPr>
        <w:tabs>
          <w:tab w:val="left" w:pos="5103"/>
          <w:tab w:val="left" w:pos="5245"/>
          <w:tab w:val="left" w:pos="7938"/>
        </w:tabs>
        <w:ind w:left="284" w:right="333" w:firstLine="4815"/>
        <w:jc w:val="both"/>
        <w:rPr>
          <w:rFonts w:ascii="Arial" w:hAnsi="Arial" w:cs="Arial"/>
          <w:sz w:val="22"/>
        </w:rPr>
      </w:pPr>
    </w:p>
    <w:p w:rsidR="007833B2" w:rsidRDefault="00F27569">
      <w:pPr>
        <w:tabs>
          <w:tab w:val="center" w:pos="7088"/>
        </w:tabs>
        <w:ind w:right="333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Luogo e </w:t>
      </w:r>
      <w:r w:rsidR="007833B2">
        <w:rPr>
          <w:rFonts w:ascii="Arial" w:hAnsi="Arial" w:cs="Arial"/>
          <w:b/>
          <w:sz w:val="22"/>
        </w:rPr>
        <w:t>Data _____________________</w:t>
      </w:r>
      <w:r w:rsidR="007833B2">
        <w:rPr>
          <w:rFonts w:ascii="Arial" w:hAnsi="Arial" w:cs="Arial"/>
          <w:b/>
          <w:sz w:val="22"/>
        </w:rPr>
        <w:tab/>
      </w:r>
    </w:p>
    <w:p w:rsidR="007833B2" w:rsidRDefault="007833B2">
      <w:pPr>
        <w:tabs>
          <w:tab w:val="center" w:pos="7088"/>
        </w:tabs>
        <w:ind w:right="33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7833B2" w:rsidRDefault="007833B2">
      <w:pPr>
        <w:tabs>
          <w:tab w:val="center" w:pos="7088"/>
        </w:tabs>
        <w:ind w:right="333"/>
        <w:jc w:val="both"/>
        <w:rPr>
          <w:rFonts w:ascii="Arial" w:hAnsi="Arial" w:cs="Arial"/>
          <w:sz w:val="22"/>
        </w:rPr>
      </w:pPr>
    </w:p>
    <w:p w:rsidR="007C37B6" w:rsidRDefault="007C37B6" w:rsidP="007C37B6">
      <w:pPr>
        <w:pStyle w:val="Testodelblocco"/>
        <w:ind w:left="0"/>
      </w:pPr>
      <w:r w:rsidRPr="007C37B6">
        <w:rPr>
          <w:rFonts w:ascii="Arial" w:hAnsi="Arial" w:cs="Arial"/>
          <w:sz w:val="22"/>
          <w:szCs w:val="22"/>
        </w:rPr>
        <w:t>Letto, confermato e sottoscritto,               IL LEGALE RAPPRESENTANTE(1) IMPRESA 1</w:t>
      </w:r>
      <w:r>
        <w:t xml:space="preserve"> </w:t>
      </w:r>
    </w:p>
    <w:p w:rsidR="007C37B6" w:rsidRDefault="007C37B6" w:rsidP="007C37B6">
      <w:pPr>
        <w:pStyle w:val="Testodelblocco"/>
        <w:ind w:left="0"/>
      </w:pPr>
      <w:r>
        <w:t>________________________________________________________________________</w:t>
      </w:r>
    </w:p>
    <w:p w:rsidR="007C37B6" w:rsidRDefault="007C37B6" w:rsidP="007C37B6">
      <w:pPr>
        <w:spacing w:line="480" w:lineRule="auto"/>
        <w:ind w:right="818"/>
        <w:rPr>
          <w:rFonts w:ascii="Arial" w:hAnsi="Arial" w:cs="Arial"/>
          <w:sz w:val="22"/>
          <w:szCs w:val="22"/>
        </w:rPr>
      </w:pPr>
    </w:p>
    <w:p w:rsidR="007C37B6" w:rsidRDefault="007C37B6" w:rsidP="007C37B6">
      <w:pPr>
        <w:spacing w:line="480" w:lineRule="auto"/>
        <w:ind w:right="8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Letto, confermato e sottoscritto,              </w:t>
      </w:r>
      <w:r w:rsidR="00F55B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IL LEGALE RAPPRESENTANTE    IMPRESA 2 ________________________________________________________________________</w:t>
      </w:r>
    </w:p>
    <w:p w:rsidR="007C37B6" w:rsidRDefault="007C37B6" w:rsidP="007C37B6">
      <w:pPr>
        <w:spacing w:line="480" w:lineRule="auto"/>
        <w:ind w:right="8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Letto, confermato e sottoscritto, </w:t>
      </w:r>
      <w:r>
        <w:rPr>
          <w:rFonts w:ascii="Arial" w:hAnsi="Arial" w:cs="Arial"/>
          <w:sz w:val="22"/>
          <w:szCs w:val="22"/>
        </w:rPr>
        <w:tab/>
        <w:t xml:space="preserve">     </w:t>
      </w:r>
      <w:r w:rsidR="00F55B2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IL LEGALE RAPPRESENTANTE    IMPRESA 3 ________________________________________________________________________</w:t>
      </w:r>
    </w:p>
    <w:p w:rsidR="004C05CC" w:rsidRDefault="007833B2">
      <w:pPr>
        <w:tabs>
          <w:tab w:val="right" w:pos="63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N.B. </w:t>
      </w:r>
    </w:p>
    <w:p w:rsidR="007833B2" w:rsidRDefault="007833B2">
      <w:pPr>
        <w:tabs>
          <w:tab w:val="right" w:pos="6365"/>
        </w:tabs>
        <w:jc w:val="both"/>
        <w:rPr>
          <w:rFonts w:ascii="Arial" w:hAnsi="Arial" w:cs="Arial"/>
          <w:sz w:val="24"/>
          <w:szCs w:val="24"/>
        </w:rPr>
      </w:pPr>
      <w:r w:rsidRPr="004C05CC">
        <w:rPr>
          <w:rFonts w:ascii="Arial" w:hAnsi="Arial" w:cs="Arial"/>
          <w:sz w:val="18"/>
          <w:szCs w:val="18"/>
        </w:rPr>
        <w:t>Non è richiesta l’autenticazione di tale sottoscrizione tuttavia, ex art. 38, comma 3, D.P.R. n. 445/2000 occorre trasmettere unitamente al presente modello copia fotostatica di un documento di identità del sottoscrittore in corso di validità</w:t>
      </w:r>
      <w:r>
        <w:rPr>
          <w:rFonts w:ascii="Arial" w:hAnsi="Arial" w:cs="Arial"/>
          <w:sz w:val="24"/>
          <w:szCs w:val="24"/>
        </w:rPr>
        <w:t>.</w:t>
      </w:r>
    </w:p>
    <w:p w:rsidR="004C05CC" w:rsidRPr="004C05CC" w:rsidRDefault="004C05CC" w:rsidP="004C05CC">
      <w:pPr>
        <w:pStyle w:val="Corpotesto"/>
        <w:spacing w:line="240" w:lineRule="auto"/>
        <w:rPr>
          <w:rFonts w:ascii="Arial" w:hAnsi="Arial" w:cs="Arial"/>
          <w:b w:val="0"/>
          <w:bCs/>
          <w:sz w:val="18"/>
          <w:szCs w:val="18"/>
        </w:rPr>
      </w:pPr>
      <w:r w:rsidRPr="004C05CC">
        <w:rPr>
          <w:rFonts w:ascii="Arial" w:hAnsi="Arial" w:cs="Arial"/>
          <w:b w:val="0"/>
          <w:bCs/>
          <w:sz w:val="18"/>
          <w:szCs w:val="18"/>
        </w:rPr>
        <w:t>L’offerta dovrà essere siglata o firmata:</w:t>
      </w:r>
    </w:p>
    <w:p w:rsidR="004C05CC" w:rsidRPr="004C05CC" w:rsidRDefault="004C05CC" w:rsidP="004C05CC">
      <w:pPr>
        <w:pStyle w:val="Corpotesto"/>
        <w:numPr>
          <w:ilvl w:val="0"/>
          <w:numId w:val="18"/>
        </w:numPr>
        <w:tabs>
          <w:tab w:val="clear" w:pos="9038"/>
        </w:tabs>
        <w:spacing w:line="240" w:lineRule="auto"/>
        <w:ind w:right="0"/>
        <w:jc w:val="both"/>
        <w:rPr>
          <w:rFonts w:ascii="Arial" w:hAnsi="Arial" w:cs="Arial"/>
          <w:b w:val="0"/>
          <w:bCs/>
          <w:sz w:val="18"/>
          <w:szCs w:val="18"/>
        </w:rPr>
      </w:pPr>
      <w:r w:rsidRPr="004C05CC">
        <w:rPr>
          <w:rFonts w:ascii="Arial" w:hAnsi="Arial" w:cs="Arial"/>
          <w:b w:val="0"/>
          <w:bCs/>
          <w:sz w:val="18"/>
          <w:szCs w:val="18"/>
        </w:rPr>
        <w:t>in caso di impresa singola, dal legale rappresentate/procuratore speciale dell’impresa medesima;</w:t>
      </w:r>
    </w:p>
    <w:p w:rsidR="004C05CC" w:rsidRPr="004C05CC" w:rsidRDefault="004C05CC" w:rsidP="004C05CC">
      <w:pPr>
        <w:pStyle w:val="Corpotesto"/>
        <w:numPr>
          <w:ilvl w:val="0"/>
          <w:numId w:val="18"/>
        </w:numPr>
        <w:tabs>
          <w:tab w:val="clear" w:pos="9038"/>
        </w:tabs>
        <w:spacing w:line="240" w:lineRule="auto"/>
        <w:ind w:right="0"/>
        <w:jc w:val="both"/>
        <w:rPr>
          <w:rFonts w:ascii="Arial" w:hAnsi="Arial" w:cs="Arial"/>
          <w:b w:val="0"/>
          <w:bCs/>
          <w:sz w:val="18"/>
          <w:szCs w:val="18"/>
        </w:rPr>
      </w:pPr>
      <w:r w:rsidRPr="004C05CC">
        <w:rPr>
          <w:rFonts w:ascii="Arial" w:hAnsi="Arial" w:cs="Arial"/>
          <w:b w:val="0"/>
          <w:bCs/>
          <w:sz w:val="18"/>
          <w:szCs w:val="18"/>
        </w:rPr>
        <w:t>in caso di RTI costituito o di Consorzio, dal legale rappresentate/procuratore speciale dell’impresa mandataria o del Consorzio;</w:t>
      </w:r>
    </w:p>
    <w:p w:rsidR="004C05CC" w:rsidRPr="007B1FFA" w:rsidRDefault="004C05CC" w:rsidP="004C05CC">
      <w:pPr>
        <w:numPr>
          <w:ilvl w:val="0"/>
          <w:numId w:val="18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4C05CC">
        <w:rPr>
          <w:rFonts w:ascii="Arial" w:hAnsi="Arial" w:cs="Arial"/>
          <w:bCs/>
          <w:sz w:val="18"/>
          <w:szCs w:val="18"/>
        </w:rPr>
        <w:t>in caso di RTI o di Consorzi non costituiti al momento di presentazione dell’offerta, dal legale rappresentate/procuratore speciale di tutte le imprese che intendono costituirsi avendo cura di indicare i dati di cui alla pagina 1 per tutte le imprese interessate che intendono costituirsi in raggruppamento o consorzio</w:t>
      </w:r>
      <w:r>
        <w:rPr>
          <w:rFonts w:ascii="Arial" w:hAnsi="Arial" w:cs="Arial"/>
          <w:bCs/>
          <w:sz w:val="22"/>
          <w:szCs w:val="22"/>
        </w:rPr>
        <w:t>.</w:t>
      </w:r>
    </w:p>
    <w:p w:rsidR="007833B2" w:rsidRDefault="007833B2">
      <w:pPr>
        <w:numPr>
          <w:ins w:id="0" w:author="vicario.ma" w:date="2006-06-21T12:34:00Z"/>
        </w:numPr>
        <w:tabs>
          <w:tab w:val="right" w:pos="6365"/>
        </w:tabs>
        <w:jc w:val="both"/>
        <w:rPr>
          <w:rFonts w:ascii="Arial" w:hAnsi="Arial" w:cs="Arial"/>
          <w:sz w:val="24"/>
          <w:szCs w:val="24"/>
        </w:rPr>
      </w:pPr>
    </w:p>
    <w:p w:rsidR="007833B2" w:rsidRDefault="007833B2"/>
    <w:sectPr w:rsidR="007833B2" w:rsidSect="009A54F1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E41" w:rsidRDefault="00841E41">
      <w:r>
        <w:separator/>
      </w:r>
    </w:p>
  </w:endnote>
  <w:endnote w:type="continuationSeparator" w:id="1">
    <w:p w:rsidR="00841E41" w:rsidRDefault="00841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F2" w:rsidRDefault="001D400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6AF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76AF2" w:rsidRDefault="00B76AF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F2" w:rsidRDefault="001D400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6AF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F1CF7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B76AF2" w:rsidRDefault="00B76AF2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203" w:rsidRDefault="001D4009">
    <w:pPr>
      <w:pStyle w:val="Pidipagina"/>
      <w:jc w:val="right"/>
    </w:pPr>
    <w:fldSimple w:instr="PAGE   \* MERGEFORMAT">
      <w:r w:rsidR="007F1CF7">
        <w:rPr>
          <w:noProof/>
        </w:rPr>
        <w:t>1</w:t>
      </w:r>
    </w:fldSimple>
  </w:p>
  <w:p w:rsidR="002E7203" w:rsidRDefault="002E72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E41" w:rsidRDefault="00841E41">
      <w:r>
        <w:separator/>
      </w:r>
    </w:p>
  </w:footnote>
  <w:footnote w:type="continuationSeparator" w:id="1">
    <w:p w:rsidR="00841E41" w:rsidRDefault="00841E41">
      <w:r>
        <w:continuationSeparator/>
      </w:r>
    </w:p>
  </w:footnote>
  <w:footnote w:id="2">
    <w:p w:rsidR="00D84CAB" w:rsidRPr="007B1FFA" w:rsidRDefault="00D84CAB">
      <w:pPr>
        <w:pStyle w:val="Testonotaapidipagina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B1FFA">
        <w:rPr>
          <w:rFonts w:ascii="Arial" w:hAnsi="Arial" w:cs="Arial"/>
          <w:sz w:val="16"/>
          <w:szCs w:val="16"/>
        </w:rPr>
        <w:t>Cognome e nome, per esteso e leggibile</w:t>
      </w:r>
    </w:p>
  </w:footnote>
  <w:footnote w:id="3">
    <w:p w:rsidR="00D84CAB" w:rsidRPr="007B1FFA" w:rsidRDefault="00D84CAB" w:rsidP="00D84CAB">
      <w:pPr>
        <w:tabs>
          <w:tab w:val="left" w:pos="9638"/>
        </w:tabs>
        <w:ind w:right="-82"/>
        <w:jc w:val="both"/>
        <w:rPr>
          <w:rFonts w:ascii="Arial" w:hAnsi="Arial" w:cs="Arial"/>
          <w:sz w:val="16"/>
          <w:szCs w:val="16"/>
        </w:rPr>
      </w:pPr>
      <w:r w:rsidRPr="007B1FFA">
        <w:rPr>
          <w:rStyle w:val="Rimandonotaapidipagina"/>
          <w:rFonts w:ascii="Arial" w:hAnsi="Arial" w:cs="Arial"/>
          <w:sz w:val="16"/>
          <w:szCs w:val="16"/>
        </w:rPr>
        <w:footnoteRef/>
      </w:r>
      <w:r w:rsidRPr="007B1FFA">
        <w:rPr>
          <w:rFonts w:ascii="Arial" w:hAnsi="Arial" w:cs="Arial"/>
          <w:sz w:val="16"/>
          <w:szCs w:val="16"/>
        </w:rPr>
        <w:t xml:space="preserve"> Titolarità a rappresentare la ditta (titolare, legale rappresentante, procuratore </w:t>
      </w:r>
      <w:proofErr w:type="spellStart"/>
      <w:r w:rsidRPr="007B1FFA">
        <w:rPr>
          <w:rFonts w:ascii="Arial" w:hAnsi="Arial" w:cs="Arial"/>
          <w:sz w:val="16"/>
          <w:szCs w:val="16"/>
        </w:rPr>
        <w:t>etc…</w:t>
      </w:r>
      <w:proofErr w:type="spellEnd"/>
      <w:r w:rsidRPr="007B1FFA">
        <w:rPr>
          <w:rFonts w:ascii="Arial" w:hAnsi="Arial" w:cs="Arial"/>
          <w:sz w:val="16"/>
          <w:szCs w:val="16"/>
        </w:rPr>
        <w:t>);</w:t>
      </w:r>
    </w:p>
  </w:footnote>
  <w:footnote w:id="4">
    <w:p w:rsidR="00D84CAB" w:rsidRDefault="00D84CAB">
      <w:pPr>
        <w:pStyle w:val="Testonotaapidipagina"/>
      </w:pPr>
      <w:r w:rsidRPr="007B1FFA">
        <w:rPr>
          <w:rStyle w:val="Rimandonotaapidipagina"/>
          <w:rFonts w:ascii="Arial" w:hAnsi="Arial" w:cs="Arial"/>
          <w:sz w:val="16"/>
          <w:szCs w:val="16"/>
        </w:rPr>
        <w:footnoteRef/>
      </w:r>
      <w:r w:rsidRPr="007B1FFA">
        <w:rPr>
          <w:rFonts w:ascii="Arial" w:hAnsi="Arial" w:cs="Arial"/>
          <w:sz w:val="16"/>
          <w:szCs w:val="16"/>
        </w:rPr>
        <w:t xml:space="preserve"> Denominazione completa della Ditta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2F" w:rsidRPr="0051718B" w:rsidRDefault="00317A2F" w:rsidP="00317A2F">
    <w:pPr>
      <w:pStyle w:val="Intestazione"/>
      <w:spacing w:after="100"/>
      <w:jc w:val="center"/>
      <w:rPr>
        <w:b/>
        <w:i/>
        <w:sz w:val="32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617220</wp:posOffset>
          </wp:positionH>
          <wp:positionV relativeFrom="paragraph">
            <wp:posOffset>118110</wp:posOffset>
          </wp:positionV>
          <wp:extent cx="864870" cy="1181100"/>
          <wp:effectExtent l="19050" t="0" r="0" b="0"/>
          <wp:wrapSquare wrapText="bothSides"/>
          <wp:docPr id="6" name="Immagine 7" descr="Descrizione: 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Descrizione: 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i/>
        <w:noProof/>
        <w:sz w:val="32"/>
        <w:szCs w:val="32"/>
      </w:rPr>
      <w:drawing>
        <wp:inline distT="0" distB="0" distL="0" distR="0">
          <wp:extent cx="1981200" cy="704850"/>
          <wp:effectExtent l="19050" t="0" r="0" b="0"/>
          <wp:docPr id="2" name="Immagine 3" descr="logo-PNR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-PNRR (1)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46B70" w:rsidRPr="00246B70">
      <w:rPr>
        <w:b/>
        <w:i/>
        <w:noProof/>
        <w:sz w:val="32"/>
        <w:szCs w:val="32"/>
      </w:rPr>
      <w:drawing>
        <wp:inline distT="0" distB="0" distL="0" distR="0">
          <wp:extent cx="676275" cy="101917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101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17A2F" w:rsidRDefault="00317A2F" w:rsidP="00317A2F">
    <w:pPr>
      <w:pStyle w:val="Intestazione"/>
      <w:rPr>
        <w:rFonts w:cs="Times"/>
        <w:b/>
        <w:i/>
        <w:position w:val="-1"/>
        <w:sz w:val="30"/>
        <w:szCs w:val="32"/>
      </w:rPr>
    </w:pPr>
  </w:p>
  <w:p w:rsidR="00317A2F" w:rsidRDefault="00317A2F" w:rsidP="00010741">
    <w:pPr>
      <w:pStyle w:val="Intestazione"/>
      <w:jc w:val="center"/>
      <w:rPr>
        <w:rFonts w:cs="Times"/>
        <w:b/>
        <w:i/>
        <w:position w:val="-1"/>
        <w:sz w:val="30"/>
        <w:szCs w:val="32"/>
      </w:rPr>
    </w:pPr>
  </w:p>
  <w:p w:rsidR="00010741" w:rsidRDefault="001D4009" w:rsidP="00010741">
    <w:pPr>
      <w:pStyle w:val="Intestazione"/>
      <w:jc w:val="center"/>
      <w:rPr>
        <w:rFonts w:cs="Times"/>
        <w:b/>
        <w:i/>
        <w:position w:val="-1"/>
        <w:sz w:val="30"/>
        <w:szCs w:val="32"/>
      </w:rPr>
    </w:pPr>
    <w:r w:rsidRPr="001D400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6" o:spid="_x0000_s2052" type="#_x0000_t202" style="position:absolute;left:0;text-align:left;margin-left:406.35pt;margin-top:-2.6pt;width:89.15pt;height:109.7pt;z-index:251657216;visibility:visible;mso-wrap-style:non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" stroked="f">
          <v:textbox style="mso-fit-shape-to-text:t">
            <w:txbxContent>
              <w:p w:rsidR="00010741" w:rsidRDefault="00010741" w:rsidP="00010741"/>
            </w:txbxContent>
          </v:textbox>
        </v:shape>
      </w:pict>
    </w:r>
    <w:r w:rsidR="00010741">
      <w:rPr>
        <w:rFonts w:cs="Times"/>
        <w:b/>
        <w:i/>
        <w:position w:val="-1"/>
        <w:sz w:val="30"/>
        <w:szCs w:val="32"/>
      </w:rPr>
      <w:t xml:space="preserve">CENTRALE UNICA </w:t>
    </w:r>
    <w:proofErr w:type="spellStart"/>
    <w:r w:rsidR="00010741">
      <w:rPr>
        <w:rFonts w:cs="Times"/>
        <w:b/>
        <w:i/>
        <w:position w:val="-1"/>
        <w:sz w:val="30"/>
        <w:szCs w:val="32"/>
      </w:rPr>
      <w:t>DI</w:t>
    </w:r>
    <w:proofErr w:type="spellEnd"/>
    <w:r w:rsidR="00010741">
      <w:rPr>
        <w:rFonts w:cs="Times"/>
        <w:b/>
        <w:i/>
        <w:position w:val="-1"/>
        <w:sz w:val="30"/>
        <w:szCs w:val="32"/>
      </w:rPr>
      <w:t xml:space="preserve"> COMMITTENZA</w:t>
    </w:r>
  </w:p>
  <w:p w:rsidR="00010741" w:rsidRDefault="00010741" w:rsidP="00010741">
    <w:pPr>
      <w:spacing w:before="64" w:line="360" w:lineRule="exact"/>
      <w:ind w:left="1276" w:right="1803"/>
      <w:jc w:val="right"/>
      <w:rPr>
        <w:rFonts w:cs="Times"/>
        <w:b/>
        <w:i/>
        <w:position w:val="-1"/>
        <w:sz w:val="30"/>
        <w:szCs w:val="32"/>
      </w:rPr>
    </w:pPr>
    <w:r>
      <w:rPr>
        <w:rFonts w:cs="Times"/>
        <w:b/>
        <w:i/>
        <w:position w:val="-1"/>
        <w:sz w:val="30"/>
        <w:szCs w:val="32"/>
      </w:rPr>
      <w:t xml:space="preserve">COMUNITA’ MONTANA VALLO </w:t>
    </w:r>
    <w:proofErr w:type="spellStart"/>
    <w:r>
      <w:rPr>
        <w:rFonts w:cs="Times"/>
        <w:b/>
        <w:i/>
        <w:position w:val="-1"/>
        <w:sz w:val="30"/>
        <w:szCs w:val="32"/>
      </w:rPr>
      <w:t>DI</w:t>
    </w:r>
    <w:proofErr w:type="spellEnd"/>
    <w:r>
      <w:rPr>
        <w:rFonts w:cs="Times"/>
        <w:b/>
        <w:i/>
        <w:position w:val="-1"/>
        <w:sz w:val="30"/>
        <w:szCs w:val="32"/>
      </w:rPr>
      <w:t xml:space="preserve"> DIANO </w:t>
    </w:r>
  </w:p>
  <w:p w:rsidR="00010741" w:rsidRDefault="00246B70" w:rsidP="00010741">
    <w:pPr>
      <w:spacing w:before="64" w:line="360" w:lineRule="exact"/>
      <w:ind w:left="1792" w:right="1803"/>
      <w:jc w:val="center"/>
      <w:rPr>
        <w:rFonts w:cs="Times"/>
        <w:position w:val="-1"/>
        <w:sz w:val="32"/>
        <w:szCs w:val="32"/>
      </w:rPr>
    </w:pPr>
    <w:r>
      <w:rPr>
        <w:rFonts w:cs="Times"/>
        <w:position w:val="-1"/>
        <w:sz w:val="32"/>
        <w:szCs w:val="32"/>
      </w:rPr>
      <w:t>Comune di Sant’Arsenio</w:t>
    </w:r>
  </w:p>
  <w:p w:rsidR="00010741" w:rsidRPr="00892ED3" w:rsidRDefault="00010741" w:rsidP="00317A2F">
    <w:pPr>
      <w:spacing w:before="64" w:line="360" w:lineRule="exact"/>
      <w:ind w:left="1792" w:right="1803"/>
      <w:jc w:val="center"/>
    </w:pPr>
    <w:r>
      <w:rPr>
        <w:rFonts w:cs="Times"/>
        <w:position w:val="-1"/>
        <w:sz w:val="32"/>
        <w:szCs w:val="32"/>
      </w:rPr>
      <w:t>Provincia di Salerno</w:t>
    </w:r>
  </w:p>
  <w:p w:rsidR="000E293A" w:rsidRPr="00010741" w:rsidRDefault="000E293A" w:rsidP="0001074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FE689B"/>
    <w:multiLevelType w:val="hybridMultilevel"/>
    <w:tmpl w:val="967EFBE0"/>
    <w:lvl w:ilvl="0" w:tplc="2B884C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22453"/>
    <w:multiLevelType w:val="hybridMultilevel"/>
    <w:tmpl w:val="6EDC7C52"/>
    <w:lvl w:ilvl="0" w:tplc="35A20E14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52687"/>
    <w:multiLevelType w:val="hybridMultilevel"/>
    <w:tmpl w:val="80ACC0BC"/>
    <w:lvl w:ilvl="0" w:tplc="4A8078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254A1A"/>
    <w:multiLevelType w:val="hybridMultilevel"/>
    <w:tmpl w:val="0930BC24"/>
    <w:lvl w:ilvl="0" w:tplc="4A3C36B0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946511"/>
    <w:multiLevelType w:val="hybridMultilevel"/>
    <w:tmpl w:val="0B7C00F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EB4E32"/>
    <w:multiLevelType w:val="multilevel"/>
    <w:tmpl w:val="6EDC7C52"/>
    <w:lvl w:ilvl="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1A528C"/>
    <w:multiLevelType w:val="hybridMultilevel"/>
    <w:tmpl w:val="1A7C7B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004C3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46F7F7A"/>
    <w:multiLevelType w:val="hybridMultilevel"/>
    <w:tmpl w:val="A1F001D8"/>
    <w:lvl w:ilvl="0" w:tplc="7DD23F4C">
      <w:numFmt w:val="bullet"/>
      <w:lvlText w:val=""/>
      <w:lvlJc w:val="left"/>
      <w:pPr>
        <w:tabs>
          <w:tab w:val="num" w:pos="674"/>
        </w:tabs>
        <w:ind w:left="674" w:hanging="390"/>
      </w:pPr>
      <w:rPr>
        <w:rFonts w:ascii="Wingdings" w:eastAsia="Times New Roman" w:hAnsi="Wingdings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6D561BD"/>
    <w:multiLevelType w:val="hybridMultilevel"/>
    <w:tmpl w:val="FC863D0A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>
    <w:nsid w:val="2C35377B"/>
    <w:multiLevelType w:val="hybridMultilevel"/>
    <w:tmpl w:val="3D80D828"/>
    <w:lvl w:ilvl="0" w:tplc="C75C9C58">
      <w:start w:val="1"/>
      <w:numFmt w:val="bullet"/>
      <w:lvlText w:val=""/>
      <w:lvlJc w:val="left"/>
      <w:pPr>
        <w:tabs>
          <w:tab w:val="num" w:pos="1080"/>
        </w:tabs>
        <w:ind w:left="136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E61413"/>
    <w:multiLevelType w:val="multilevel"/>
    <w:tmpl w:val="5CD6ED8A"/>
    <w:lvl w:ilvl="0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3ED4C6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87C3DEF"/>
    <w:multiLevelType w:val="hybridMultilevel"/>
    <w:tmpl w:val="5D4CA894"/>
    <w:lvl w:ilvl="0" w:tplc="7852723C">
      <w:start w:val="1"/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Courier New" w:hAnsi="Courier New" w:hint="default"/>
        <w:b w:val="0"/>
        <w:i w:val="0"/>
        <w:sz w:val="22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C26014"/>
    <w:multiLevelType w:val="multilevel"/>
    <w:tmpl w:val="6EDC7C52"/>
    <w:lvl w:ilvl="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D118A4"/>
    <w:multiLevelType w:val="hybridMultilevel"/>
    <w:tmpl w:val="EAFA2418"/>
    <w:lvl w:ilvl="0" w:tplc="C75C9C58">
      <w:start w:val="1"/>
      <w:numFmt w:val="bullet"/>
      <w:lvlText w:val=""/>
      <w:lvlJc w:val="left"/>
      <w:pPr>
        <w:tabs>
          <w:tab w:val="num" w:pos="2700"/>
        </w:tabs>
        <w:ind w:left="29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3F24DA"/>
    <w:multiLevelType w:val="hybridMultilevel"/>
    <w:tmpl w:val="5CD6ED8A"/>
    <w:lvl w:ilvl="0" w:tplc="35A20E14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584F24F9"/>
    <w:multiLevelType w:val="hybridMultilevel"/>
    <w:tmpl w:val="1DC0B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76E28EB"/>
    <w:multiLevelType w:val="hybridMultilevel"/>
    <w:tmpl w:val="6B5E7F10"/>
    <w:lvl w:ilvl="0" w:tplc="04100017">
      <w:start w:val="1"/>
      <w:numFmt w:val="lowerLetter"/>
      <w:lvlText w:val="%1)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0">
    <w:nsid w:val="6AC26976"/>
    <w:multiLevelType w:val="hybridMultilevel"/>
    <w:tmpl w:val="B978AA3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F55672"/>
    <w:multiLevelType w:val="hybridMultilevel"/>
    <w:tmpl w:val="2F927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0F6157"/>
    <w:multiLevelType w:val="hybridMultilevel"/>
    <w:tmpl w:val="D958B79C"/>
    <w:lvl w:ilvl="0" w:tplc="187C90A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773B63F8"/>
    <w:multiLevelType w:val="hybridMultilevel"/>
    <w:tmpl w:val="ED92A670"/>
    <w:lvl w:ilvl="0" w:tplc="4A3C36B0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402224"/>
    <w:multiLevelType w:val="hybridMultilevel"/>
    <w:tmpl w:val="1812B28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9A87BBD"/>
    <w:multiLevelType w:val="multilevel"/>
    <w:tmpl w:val="6EDC7C52"/>
    <w:lvl w:ilvl="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8"/>
  </w:num>
  <w:num w:numId="3">
    <w:abstractNumId w:val="7"/>
  </w:num>
  <w:num w:numId="4">
    <w:abstractNumId w:val="22"/>
  </w:num>
  <w:num w:numId="5">
    <w:abstractNumId w:val="13"/>
  </w:num>
  <w:num w:numId="6">
    <w:abstractNumId w:val="20"/>
  </w:num>
  <w:num w:numId="7">
    <w:abstractNumId w:val="3"/>
  </w:num>
  <w:num w:numId="8">
    <w:abstractNumId w:val="23"/>
  </w:num>
  <w:num w:numId="9">
    <w:abstractNumId w:val="4"/>
  </w:num>
  <w:num w:numId="10">
    <w:abstractNumId w:val="11"/>
  </w:num>
  <w:num w:numId="11">
    <w:abstractNumId w:val="2"/>
  </w:num>
  <w:num w:numId="12">
    <w:abstractNumId w:val="25"/>
  </w:num>
  <w:num w:numId="13">
    <w:abstractNumId w:val="16"/>
  </w:num>
  <w:num w:numId="14">
    <w:abstractNumId w:val="15"/>
  </w:num>
  <w:num w:numId="15">
    <w:abstractNumId w:val="6"/>
  </w:num>
  <w:num w:numId="16">
    <w:abstractNumId w:val="9"/>
  </w:num>
  <w:num w:numId="17">
    <w:abstractNumId w:val="1"/>
  </w:num>
  <w:num w:numId="18">
    <w:abstractNumId w:val="14"/>
  </w:num>
  <w:num w:numId="19">
    <w:abstractNumId w:val="17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9"/>
  </w:num>
  <w:num w:numId="24">
    <w:abstractNumId w:val="24"/>
  </w:num>
  <w:num w:numId="25">
    <w:abstractNumId w:val="5"/>
  </w:num>
  <w:num w:numId="26">
    <w:abstractNumId w:val="18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ocumentProtection w:edit="readOnly" w:enforcement="0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76C3"/>
    <w:rsid w:val="00000C1C"/>
    <w:rsid w:val="00001505"/>
    <w:rsid w:val="00010741"/>
    <w:rsid w:val="00011262"/>
    <w:rsid w:val="00016916"/>
    <w:rsid w:val="00021B69"/>
    <w:rsid w:val="00043101"/>
    <w:rsid w:val="00064EA7"/>
    <w:rsid w:val="00075269"/>
    <w:rsid w:val="00075B02"/>
    <w:rsid w:val="00081CB2"/>
    <w:rsid w:val="0009164D"/>
    <w:rsid w:val="000B1E8D"/>
    <w:rsid w:val="000B7050"/>
    <w:rsid w:val="000E085A"/>
    <w:rsid w:val="000E293A"/>
    <w:rsid w:val="000F7EDD"/>
    <w:rsid w:val="0010632B"/>
    <w:rsid w:val="0013682E"/>
    <w:rsid w:val="001375F1"/>
    <w:rsid w:val="001770DE"/>
    <w:rsid w:val="0018042D"/>
    <w:rsid w:val="001821D8"/>
    <w:rsid w:val="00191990"/>
    <w:rsid w:val="001970C3"/>
    <w:rsid w:val="001A2607"/>
    <w:rsid w:val="001C6E19"/>
    <w:rsid w:val="001D4009"/>
    <w:rsid w:val="001F3E76"/>
    <w:rsid w:val="001F5B2A"/>
    <w:rsid w:val="0021202D"/>
    <w:rsid w:val="00231871"/>
    <w:rsid w:val="00235710"/>
    <w:rsid w:val="0023604C"/>
    <w:rsid w:val="00246B70"/>
    <w:rsid w:val="0028595C"/>
    <w:rsid w:val="0029277B"/>
    <w:rsid w:val="002A6C61"/>
    <w:rsid w:val="002C1256"/>
    <w:rsid w:val="002C42E5"/>
    <w:rsid w:val="002D42F3"/>
    <w:rsid w:val="002E1549"/>
    <w:rsid w:val="002E7203"/>
    <w:rsid w:val="00317A2F"/>
    <w:rsid w:val="0033021D"/>
    <w:rsid w:val="00340526"/>
    <w:rsid w:val="00347309"/>
    <w:rsid w:val="00353713"/>
    <w:rsid w:val="003604A6"/>
    <w:rsid w:val="00390754"/>
    <w:rsid w:val="003920FC"/>
    <w:rsid w:val="00393BC4"/>
    <w:rsid w:val="003B2A33"/>
    <w:rsid w:val="003B42A0"/>
    <w:rsid w:val="003E2F7E"/>
    <w:rsid w:val="003E338D"/>
    <w:rsid w:val="003F3E24"/>
    <w:rsid w:val="00422F5A"/>
    <w:rsid w:val="0042519A"/>
    <w:rsid w:val="00426B79"/>
    <w:rsid w:val="00440E5F"/>
    <w:rsid w:val="004450F0"/>
    <w:rsid w:val="004735FC"/>
    <w:rsid w:val="004763A1"/>
    <w:rsid w:val="00477A1A"/>
    <w:rsid w:val="00491549"/>
    <w:rsid w:val="004C05CC"/>
    <w:rsid w:val="004D6281"/>
    <w:rsid w:val="004E2082"/>
    <w:rsid w:val="004E6943"/>
    <w:rsid w:val="00536863"/>
    <w:rsid w:val="00547018"/>
    <w:rsid w:val="00560E86"/>
    <w:rsid w:val="00572328"/>
    <w:rsid w:val="00581EB1"/>
    <w:rsid w:val="0058285F"/>
    <w:rsid w:val="00585BB3"/>
    <w:rsid w:val="005F4031"/>
    <w:rsid w:val="00616357"/>
    <w:rsid w:val="006677D3"/>
    <w:rsid w:val="006852A8"/>
    <w:rsid w:val="00690108"/>
    <w:rsid w:val="006951A0"/>
    <w:rsid w:val="00695D80"/>
    <w:rsid w:val="006A176C"/>
    <w:rsid w:val="006A186B"/>
    <w:rsid w:val="006A61A1"/>
    <w:rsid w:val="006B214D"/>
    <w:rsid w:val="006C4385"/>
    <w:rsid w:val="006C4F7B"/>
    <w:rsid w:val="006C5E10"/>
    <w:rsid w:val="006E3002"/>
    <w:rsid w:val="006E58DC"/>
    <w:rsid w:val="006E69FF"/>
    <w:rsid w:val="006F1E1E"/>
    <w:rsid w:val="0073235E"/>
    <w:rsid w:val="00734C13"/>
    <w:rsid w:val="00743612"/>
    <w:rsid w:val="00746BB4"/>
    <w:rsid w:val="00750011"/>
    <w:rsid w:val="00761EAF"/>
    <w:rsid w:val="00764778"/>
    <w:rsid w:val="0076588D"/>
    <w:rsid w:val="007747FF"/>
    <w:rsid w:val="007833B2"/>
    <w:rsid w:val="00783627"/>
    <w:rsid w:val="007A7F84"/>
    <w:rsid w:val="007B1D91"/>
    <w:rsid w:val="007B1FFA"/>
    <w:rsid w:val="007C186A"/>
    <w:rsid w:val="007C2956"/>
    <w:rsid w:val="007C37B6"/>
    <w:rsid w:val="007D13FF"/>
    <w:rsid w:val="007F1CF7"/>
    <w:rsid w:val="007F2F76"/>
    <w:rsid w:val="008004E0"/>
    <w:rsid w:val="008025F0"/>
    <w:rsid w:val="00841E41"/>
    <w:rsid w:val="0084580A"/>
    <w:rsid w:val="008642D2"/>
    <w:rsid w:val="008721DC"/>
    <w:rsid w:val="008843FA"/>
    <w:rsid w:val="008A5220"/>
    <w:rsid w:val="008B077C"/>
    <w:rsid w:val="008B1189"/>
    <w:rsid w:val="008D6438"/>
    <w:rsid w:val="008E2E1F"/>
    <w:rsid w:val="008E3F97"/>
    <w:rsid w:val="008E6E90"/>
    <w:rsid w:val="008F3693"/>
    <w:rsid w:val="009027C9"/>
    <w:rsid w:val="00903744"/>
    <w:rsid w:val="00934868"/>
    <w:rsid w:val="009400D8"/>
    <w:rsid w:val="00944D8F"/>
    <w:rsid w:val="00950132"/>
    <w:rsid w:val="00981336"/>
    <w:rsid w:val="0098769F"/>
    <w:rsid w:val="009918E3"/>
    <w:rsid w:val="009A54F1"/>
    <w:rsid w:val="009B5F29"/>
    <w:rsid w:val="009D5D34"/>
    <w:rsid w:val="009E0E3E"/>
    <w:rsid w:val="009E7E22"/>
    <w:rsid w:val="00A313B2"/>
    <w:rsid w:val="00A57479"/>
    <w:rsid w:val="00A63E17"/>
    <w:rsid w:val="00A90B38"/>
    <w:rsid w:val="00AA45E3"/>
    <w:rsid w:val="00AC25FD"/>
    <w:rsid w:val="00AC6162"/>
    <w:rsid w:val="00AD06E7"/>
    <w:rsid w:val="00AD3D9F"/>
    <w:rsid w:val="00AD50C7"/>
    <w:rsid w:val="00AE1D10"/>
    <w:rsid w:val="00B2605D"/>
    <w:rsid w:val="00B46475"/>
    <w:rsid w:val="00B64C1E"/>
    <w:rsid w:val="00B66F9B"/>
    <w:rsid w:val="00B76AF2"/>
    <w:rsid w:val="00B76C9A"/>
    <w:rsid w:val="00B81B6A"/>
    <w:rsid w:val="00B84938"/>
    <w:rsid w:val="00BC4EE3"/>
    <w:rsid w:val="00BE3C8B"/>
    <w:rsid w:val="00BE4C5C"/>
    <w:rsid w:val="00C00E9B"/>
    <w:rsid w:val="00C26A98"/>
    <w:rsid w:val="00C454F9"/>
    <w:rsid w:val="00C52FF1"/>
    <w:rsid w:val="00C571E3"/>
    <w:rsid w:val="00C70863"/>
    <w:rsid w:val="00C7250A"/>
    <w:rsid w:val="00C875AD"/>
    <w:rsid w:val="00C908B9"/>
    <w:rsid w:val="00C967CF"/>
    <w:rsid w:val="00CA7853"/>
    <w:rsid w:val="00CB5E1E"/>
    <w:rsid w:val="00CB7A05"/>
    <w:rsid w:val="00CD0508"/>
    <w:rsid w:val="00CE0E14"/>
    <w:rsid w:val="00CE3E9F"/>
    <w:rsid w:val="00CF4EB7"/>
    <w:rsid w:val="00CF7846"/>
    <w:rsid w:val="00D12D11"/>
    <w:rsid w:val="00D234FF"/>
    <w:rsid w:val="00D35DCA"/>
    <w:rsid w:val="00D41B31"/>
    <w:rsid w:val="00D64F5E"/>
    <w:rsid w:val="00D66C95"/>
    <w:rsid w:val="00D8165B"/>
    <w:rsid w:val="00D841D6"/>
    <w:rsid w:val="00D84CAB"/>
    <w:rsid w:val="00D92B91"/>
    <w:rsid w:val="00D92FA5"/>
    <w:rsid w:val="00DA2541"/>
    <w:rsid w:val="00DA76C3"/>
    <w:rsid w:val="00DB2AEE"/>
    <w:rsid w:val="00DC492F"/>
    <w:rsid w:val="00E00D5F"/>
    <w:rsid w:val="00E31E8B"/>
    <w:rsid w:val="00E36396"/>
    <w:rsid w:val="00E40D16"/>
    <w:rsid w:val="00E529EB"/>
    <w:rsid w:val="00E7493B"/>
    <w:rsid w:val="00E9030A"/>
    <w:rsid w:val="00E97E55"/>
    <w:rsid w:val="00EA4BCE"/>
    <w:rsid w:val="00EB2213"/>
    <w:rsid w:val="00EB33CD"/>
    <w:rsid w:val="00EB77A8"/>
    <w:rsid w:val="00EC66F7"/>
    <w:rsid w:val="00ED087C"/>
    <w:rsid w:val="00EE01C9"/>
    <w:rsid w:val="00EF35F8"/>
    <w:rsid w:val="00EF4CC8"/>
    <w:rsid w:val="00EF77EB"/>
    <w:rsid w:val="00F20AE7"/>
    <w:rsid w:val="00F240DC"/>
    <w:rsid w:val="00F26321"/>
    <w:rsid w:val="00F27569"/>
    <w:rsid w:val="00F27AB2"/>
    <w:rsid w:val="00F55B26"/>
    <w:rsid w:val="00F566DA"/>
    <w:rsid w:val="00F62BF3"/>
    <w:rsid w:val="00F632E8"/>
    <w:rsid w:val="00F73E0F"/>
    <w:rsid w:val="00F9447C"/>
    <w:rsid w:val="00FA6C44"/>
    <w:rsid w:val="00FC3FD9"/>
    <w:rsid w:val="00FD4EDA"/>
    <w:rsid w:val="00FF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31871"/>
    <w:rPr>
      <w:lang w:eastAsia="it-IT"/>
    </w:rPr>
  </w:style>
  <w:style w:type="paragraph" w:styleId="Titolo1">
    <w:name w:val="heading 1"/>
    <w:basedOn w:val="Normale"/>
    <w:next w:val="Normale"/>
    <w:qFormat/>
    <w:rsid w:val="00231871"/>
    <w:pPr>
      <w:keepNext/>
      <w:jc w:val="both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231871"/>
    <w:pPr>
      <w:keepNext/>
      <w:tabs>
        <w:tab w:val="left" w:pos="5103"/>
        <w:tab w:val="left" w:pos="8222"/>
      </w:tabs>
      <w:spacing w:line="480" w:lineRule="auto"/>
      <w:ind w:right="900"/>
      <w:jc w:val="center"/>
      <w:outlineLvl w:val="1"/>
    </w:pPr>
    <w:rPr>
      <w:rFonts w:ascii="Arial" w:hAnsi="Arial" w:cs="Arial"/>
      <w:b/>
      <w:sz w:val="24"/>
      <w:u w:val="single"/>
    </w:rPr>
  </w:style>
  <w:style w:type="paragraph" w:styleId="Titolo3">
    <w:name w:val="heading 3"/>
    <w:basedOn w:val="Normale"/>
    <w:next w:val="Normale"/>
    <w:qFormat/>
    <w:rsid w:val="00231871"/>
    <w:pPr>
      <w:keepNext/>
      <w:jc w:val="both"/>
      <w:outlineLvl w:val="2"/>
    </w:pPr>
    <w:rPr>
      <w:rFonts w:ascii="Arial" w:hAnsi="Arial"/>
      <w:b/>
      <w:caps/>
      <w:sz w:val="18"/>
    </w:rPr>
  </w:style>
  <w:style w:type="paragraph" w:styleId="Titolo4">
    <w:name w:val="heading 4"/>
    <w:basedOn w:val="Normale"/>
    <w:next w:val="Normale"/>
    <w:qFormat/>
    <w:rsid w:val="00231871"/>
    <w:pPr>
      <w:keepNext/>
      <w:widowControl w:val="0"/>
      <w:jc w:val="both"/>
      <w:outlineLvl w:val="3"/>
    </w:pPr>
    <w:rPr>
      <w:rFonts w:ascii="Arial" w:hAnsi="Arial"/>
      <w:b/>
      <w:caps/>
      <w:snapToGrid w:val="0"/>
      <w:sz w:val="14"/>
    </w:rPr>
  </w:style>
  <w:style w:type="paragraph" w:styleId="Titolo5">
    <w:name w:val="heading 5"/>
    <w:basedOn w:val="Normale"/>
    <w:next w:val="Normale"/>
    <w:qFormat/>
    <w:rsid w:val="00231871"/>
    <w:pPr>
      <w:keepNext/>
      <w:spacing w:line="360" w:lineRule="auto"/>
      <w:ind w:right="1"/>
      <w:jc w:val="both"/>
      <w:outlineLvl w:val="4"/>
    </w:pPr>
    <w:rPr>
      <w:rFonts w:ascii="Courier New" w:hAnsi="Courier New"/>
      <w:b/>
      <w:u w:val="single"/>
    </w:rPr>
  </w:style>
  <w:style w:type="paragraph" w:styleId="Titolo7">
    <w:name w:val="heading 7"/>
    <w:basedOn w:val="Normale"/>
    <w:next w:val="Normale"/>
    <w:qFormat/>
    <w:rsid w:val="00231871"/>
    <w:pPr>
      <w:keepNext/>
      <w:tabs>
        <w:tab w:val="left" w:pos="3780"/>
      </w:tabs>
      <w:ind w:left="284" w:right="333"/>
      <w:jc w:val="right"/>
      <w:outlineLvl w:val="6"/>
    </w:pPr>
    <w:rPr>
      <w:rFonts w:ascii="Arial" w:hAnsi="Arial"/>
      <w:b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rsid w:val="00231871"/>
    <w:pPr>
      <w:tabs>
        <w:tab w:val="right" w:pos="9038"/>
      </w:tabs>
      <w:spacing w:line="360" w:lineRule="auto"/>
      <w:ind w:right="1"/>
    </w:pPr>
    <w:rPr>
      <w:rFonts w:ascii="Courier New" w:hAnsi="Courier New"/>
      <w:b/>
      <w:u w:val="single"/>
    </w:rPr>
  </w:style>
  <w:style w:type="paragraph" w:styleId="Testonormale">
    <w:name w:val="Plain Text"/>
    <w:basedOn w:val="Normale"/>
    <w:link w:val="TestonormaleCarattere"/>
    <w:rsid w:val="00231871"/>
    <w:rPr>
      <w:rFonts w:ascii="Courier New" w:hAnsi="Courier New"/>
    </w:rPr>
  </w:style>
  <w:style w:type="paragraph" w:customStyle="1" w:styleId="sche4">
    <w:name w:val="sche_4"/>
    <w:rsid w:val="00231871"/>
    <w:pPr>
      <w:jc w:val="both"/>
    </w:pPr>
    <w:rPr>
      <w:rFonts w:ascii="Helvetica" w:hAnsi="Helvetica"/>
      <w:lang w:val="en-US" w:eastAsia="it-IT"/>
    </w:rPr>
  </w:style>
  <w:style w:type="paragraph" w:styleId="Corpodeltesto2">
    <w:name w:val="Body Text 2"/>
    <w:basedOn w:val="Normale"/>
    <w:rsid w:val="00231871"/>
    <w:pPr>
      <w:tabs>
        <w:tab w:val="right" w:pos="7351"/>
      </w:tabs>
      <w:spacing w:line="360" w:lineRule="auto"/>
      <w:ind w:right="1"/>
      <w:jc w:val="both"/>
    </w:pPr>
    <w:rPr>
      <w:rFonts w:ascii="Courier New" w:hAnsi="Courier New"/>
    </w:rPr>
  </w:style>
  <w:style w:type="paragraph" w:styleId="Pidipagina">
    <w:name w:val="footer"/>
    <w:basedOn w:val="Normale"/>
    <w:link w:val="PidipaginaCarattere"/>
    <w:uiPriority w:val="99"/>
    <w:rsid w:val="0023187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31871"/>
  </w:style>
  <w:style w:type="paragraph" w:styleId="NormaleWeb">
    <w:name w:val="Normal (Web)"/>
    <w:basedOn w:val="Normale"/>
    <w:rsid w:val="0023187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stofumetto">
    <w:name w:val="Balloon Text"/>
    <w:basedOn w:val="Normale"/>
    <w:semiHidden/>
    <w:rsid w:val="00231871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rsid w:val="00231871"/>
    <w:pPr>
      <w:tabs>
        <w:tab w:val="left" w:pos="1134"/>
        <w:tab w:val="left" w:pos="1985"/>
      </w:tabs>
      <w:ind w:left="567" w:right="424"/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231871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semiHidden/>
    <w:rsid w:val="00D84CAB"/>
  </w:style>
  <w:style w:type="character" w:styleId="Rimandonotaapidipagina">
    <w:name w:val="footnote reference"/>
    <w:semiHidden/>
    <w:rsid w:val="00D84CAB"/>
    <w:rPr>
      <w:vertAlign w:val="superscript"/>
    </w:rPr>
  </w:style>
  <w:style w:type="table" w:styleId="Grigliatabella">
    <w:name w:val="Table Grid"/>
    <w:basedOn w:val="Tabellanormale"/>
    <w:rsid w:val="00F632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link w:val="Pidipagina"/>
    <w:uiPriority w:val="99"/>
    <w:rsid w:val="0028595C"/>
  </w:style>
  <w:style w:type="character" w:customStyle="1" w:styleId="WW8Num4z0">
    <w:name w:val="WW8Num4z0"/>
    <w:rsid w:val="00950132"/>
    <w:rPr>
      <w:rFonts w:ascii="Times New Roman" w:hAnsi="Times New Roman"/>
    </w:rPr>
  </w:style>
  <w:style w:type="paragraph" w:customStyle="1" w:styleId="sche22">
    <w:name w:val="sche2_2"/>
    <w:rsid w:val="00950132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23">
    <w:name w:val="sche2_3"/>
    <w:rsid w:val="00950132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character" w:customStyle="1" w:styleId="TestonormaleCarattere">
    <w:name w:val="Testo normale Carattere"/>
    <w:link w:val="Testonormale"/>
    <w:rsid w:val="00950132"/>
    <w:rPr>
      <w:rFonts w:ascii="Courier New" w:hAnsi="Courier New"/>
    </w:rPr>
  </w:style>
  <w:style w:type="paragraph" w:customStyle="1" w:styleId="Style17">
    <w:name w:val="Style17"/>
    <w:basedOn w:val="Normale"/>
    <w:rsid w:val="00950132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950132"/>
    <w:rPr>
      <w:rFonts w:ascii="Times New Roman" w:hAnsi="Times New Roman" w:cs="Times New Roman"/>
      <w:sz w:val="22"/>
      <w:szCs w:val="22"/>
    </w:rPr>
  </w:style>
  <w:style w:type="paragraph" w:styleId="Titolo">
    <w:name w:val="Title"/>
    <w:basedOn w:val="Normale"/>
    <w:link w:val="TitoloCarattere"/>
    <w:qFormat/>
    <w:rsid w:val="009B5F29"/>
    <w:pPr>
      <w:jc w:val="center"/>
    </w:pPr>
    <w:rPr>
      <w:b/>
      <w:sz w:val="40"/>
    </w:rPr>
  </w:style>
  <w:style w:type="character" w:customStyle="1" w:styleId="TitoloCarattere">
    <w:name w:val="Titolo Carattere"/>
    <w:link w:val="Titolo"/>
    <w:rsid w:val="009B5F29"/>
    <w:rPr>
      <w:b/>
      <w:sz w:val="40"/>
    </w:rPr>
  </w:style>
  <w:style w:type="character" w:customStyle="1" w:styleId="IntestazioneCarattere">
    <w:name w:val="Intestazione Carattere"/>
    <w:link w:val="Intestazione"/>
    <w:uiPriority w:val="99"/>
    <w:rsid w:val="009B5F29"/>
  </w:style>
  <w:style w:type="paragraph" w:styleId="Sottotitolo">
    <w:name w:val="Subtitle"/>
    <w:basedOn w:val="Normale"/>
    <w:next w:val="Normale"/>
    <w:link w:val="SottotitoloCarattere"/>
    <w:qFormat/>
    <w:rsid w:val="00C908B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rsid w:val="00C908B9"/>
    <w:rPr>
      <w:rFonts w:ascii="Cambria" w:eastAsia="Times New Roman" w:hAnsi="Cambria" w:cs="Times New Roman"/>
      <w:sz w:val="24"/>
      <w:szCs w:val="24"/>
    </w:rPr>
  </w:style>
  <w:style w:type="character" w:styleId="Collegamentoipertestuale">
    <w:name w:val="Hyperlink"/>
    <w:uiPriority w:val="99"/>
    <w:rsid w:val="009A54F1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"/>
    <w:semiHidden/>
    <w:rsid w:val="001821D8"/>
  </w:style>
  <w:style w:type="paragraph" w:styleId="Paragrafoelenco">
    <w:name w:val="List Paragraph"/>
    <w:basedOn w:val="Normale"/>
    <w:uiPriority w:val="34"/>
    <w:qFormat/>
    <w:rsid w:val="00353713"/>
    <w:pPr>
      <w:widowControl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872</Words>
  <Characters>8677</Characters>
  <Application>Microsoft Office Word</Application>
  <DocSecurity>0</DocSecurity>
  <Lines>72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5/S/1 Modello Offerta economica Impresa singola – Lotto ……………</vt:lpstr>
    </vt:vector>
  </TitlesOfParts>
  <Company>ARPA Piemonte</Company>
  <LinksUpToDate>false</LinksUpToDate>
  <CharactersWithSpaces>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5/S/1 Modello Offerta economica Impresa singola – Lotto ……………</dc:title>
  <dc:creator>casale</dc:creator>
  <cp:lastModifiedBy>utente</cp:lastModifiedBy>
  <cp:revision>2</cp:revision>
  <cp:lastPrinted>2017-07-24T09:47:00Z</cp:lastPrinted>
  <dcterms:created xsi:type="dcterms:W3CDTF">2022-12-27T16:32:00Z</dcterms:created>
  <dcterms:modified xsi:type="dcterms:W3CDTF">2022-12-27T16:32:00Z</dcterms:modified>
</cp:coreProperties>
</file>